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341"/>
        <w:gridCol w:w="9459"/>
      </w:tblGrid>
      <w:tr w:rsidR="434D5E2E" w:rsidRPr="00B96C0C" w14:paraId="19D7BE54" w14:textId="77777777" w:rsidTr="427D1F28">
        <w:trPr>
          <w:trHeight w:val="300"/>
        </w:trPr>
        <w:tc>
          <w:tcPr>
            <w:tcW w:w="1341" w:type="dxa"/>
            <w:tcBorders>
              <w:top w:val="nil"/>
              <w:left w:val="nil"/>
              <w:bottom w:val="nil"/>
              <w:right w:val="nil"/>
            </w:tcBorders>
            <w:tcMar>
              <w:left w:w="105" w:type="dxa"/>
              <w:right w:w="105" w:type="dxa"/>
            </w:tcMar>
            <w:vAlign w:val="center"/>
          </w:tcPr>
          <w:p w14:paraId="7594B54B" w14:textId="5B45F1C7" w:rsidR="434D5E2E" w:rsidRPr="00B96C0C" w:rsidRDefault="53F902DF" w:rsidP="427D1F28">
            <w:pPr>
              <w:spacing w:line="276" w:lineRule="auto"/>
              <w:rPr>
                <w:sz w:val="24"/>
                <w:szCs w:val="24"/>
                <w:lang w:val="es-ES"/>
              </w:rPr>
            </w:pPr>
            <w:del w:id="0" w:author="Tina Jaquez" w:date="2025-08-19T19:00:00Z">
              <w:r w:rsidRPr="00B96C0C">
                <w:rPr>
                  <w:noProof/>
                  <w:lang w:val="es-ES"/>
                </w:rPr>
                <w:drawing>
                  <wp:inline distT="0" distB="0" distL="0" distR="0" wp14:anchorId="680C2800" wp14:editId="596E2EF5">
                    <wp:extent cx="704850" cy="704850"/>
                    <wp:effectExtent l="0" t="0" r="0" b="0"/>
                    <wp:docPr id="1330232788" name="Imagen 1330232788" descr="A red background with white text&#10;&#10;Description automatically generated with low confidence,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704850" cy="704850"/>
                            </a:xfrm>
                            <a:prstGeom prst="rect">
                              <a:avLst/>
                            </a:prstGeom>
                          </pic:spPr>
                        </pic:pic>
                      </a:graphicData>
                    </a:graphic>
                  </wp:inline>
                </w:drawing>
              </w:r>
            </w:del>
          </w:p>
        </w:tc>
        <w:tc>
          <w:tcPr>
            <w:tcW w:w="9459" w:type="dxa"/>
            <w:tcBorders>
              <w:top w:val="nil"/>
              <w:left w:val="nil"/>
              <w:bottom w:val="nil"/>
              <w:right w:val="nil"/>
            </w:tcBorders>
            <w:tcMar>
              <w:left w:w="105" w:type="dxa"/>
              <w:right w:w="105" w:type="dxa"/>
            </w:tcMar>
            <w:vAlign w:val="center"/>
          </w:tcPr>
          <w:p w14:paraId="3E5CCAA3" w14:textId="692546B6" w:rsidR="434D5E2E" w:rsidRPr="00B96C0C" w:rsidRDefault="434D5E2E" w:rsidP="434D5E2E">
            <w:pPr>
              <w:spacing w:line="276" w:lineRule="auto"/>
              <w:rPr>
                <w:sz w:val="24"/>
                <w:szCs w:val="24"/>
                <w:lang w:val="es-ES"/>
              </w:rPr>
            </w:pPr>
            <w:r w:rsidRPr="00B96C0C">
              <w:rPr>
                <w:b/>
                <w:bCs/>
                <w:sz w:val="24"/>
                <w:szCs w:val="24"/>
                <w:lang w:val="es-ES"/>
              </w:rPr>
              <w:t>PREGUNTAS FRECUENTES</w:t>
            </w:r>
          </w:p>
          <w:p w14:paraId="66E6C887" w14:textId="5BD06831" w:rsidR="434D5E2E" w:rsidRPr="00B96C0C" w:rsidRDefault="434D5E2E" w:rsidP="434D5E2E">
            <w:pPr>
              <w:spacing w:line="276" w:lineRule="auto"/>
              <w:rPr>
                <w:color w:val="C00000"/>
                <w:sz w:val="28"/>
                <w:szCs w:val="28"/>
                <w:lang w:val="es-ES"/>
              </w:rPr>
            </w:pPr>
            <w:r w:rsidRPr="00B96C0C">
              <w:rPr>
                <w:b/>
                <w:bCs/>
                <w:color w:val="C00000"/>
                <w:sz w:val="28"/>
                <w:szCs w:val="28"/>
                <w:lang w:val="es-ES"/>
              </w:rPr>
              <w:t xml:space="preserve">Proyecto de reconstrucción del </w:t>
            </w:r>
            <w:del w:id="1" w:author="Microsoft Office User" w:date="2025-09-01T08:06:00Z">
              <w:r w:rsidRPr="00B96C0C" w:rsidDel="00B96C0C">
                <w:rPr>
                  <w:b/>
                  <w:bCs/>
                  <w:color w:val="C00000"/>
                  <w:sz w:val="28"/>
                  <w:szCs w:val="28"/>
                  <w:lang w:val="es-ES"/>
                </w:rPr>
                <w:delText xml:space="preserve">ferrocarril </w:delText>
              </w:r>
            </w:del>
            <w:ins w:id="2" w:author="Microsoft Office User" w:date="2025-09-01T09:09:00Z">
              <w:r w:rsidR="00911D19">
                <w:rPr>
                  <w:b/>
                  <w:bCs/>
                  <w:color w:val="C00000"/>
                  <w:sz w:val="28"/>
                  <w:szCs w:val="28"/>
                  <w:lang w:val="es-ES"/>
                </w:rPr>
                <w:t>ferrocarril</w:t>
              </w:r>
            </w:ins>
            <w:ins w:id="3" w:author="Microsoft Office User" w:date="2025-09-01T08:06:00Z">
              <w:r w:rsidR="00B96C0C" w:rsidRPr="00B96C0C">
                <w:rPr>
                  <w:b/>
                  <w:bCs/>
                  <w:color w:val="C00000"/>
                  <w:sz w:val="28"/>
                  <w:szCs w:val="28"/>
                  <w:lang w:val="es-ES"/>
                </w:rPr>
                <w:t xml:space="preserve"> </w:t>
              </w:r>
            </w:ins>
            <w:del w:id="4" w:author="Microsoft Office User" w:date="2025-09-01T08:06:00Z">
              <w:r w:rsidRPr="00B96C0C" w:rsidDel="00B96C0C">
                <w:rPr>
                  <w:b/>
                  <w:bCs/>
                  <w:color w:val="C00000"/>
                  <w:sz w:val="28"/>
                  <w:szCs w:val="28"/>
                  <w:lang w:val="es-ES"/>
                </w:rPr>
                <w:delText xml:space="preserve">del </w:delText>
              </w:r>
            </w:del>
            <w:ins w:id="5" w:author="Microsoft Office User" w:date="2025-09-01T08:10:00Z">
              <w:r w:rsidR="00B96C0C">
                <w:rPr>
                  <w:b/>
                  <w:bCs/>
                  <w:color w:val="C00000"/>
                  <w:sz w:val="28"/>
                  <w:szCs w:val="28"/>
                  <w:lang w:val="es-ES"/>
                </w:rPr>
                <w:t xml:space="preserve">del </w:t>
              </w:r>
            </w:ins>
            <w:r w:rsidRPr="00B96C0C">
              <w:rPr>
                <w:b/>
                <w:bCs/>
                <w:color w:val="C00000"/>
                <w:sz w:val="28"/>
                <w:szCs w:val="28"/>
                <w:lang w:val="es-ES"/>
              </w:rPr>
              <w:t>centro de la ciudad</w:t>
            </w:r>
          </w:p>
          <w:p w14:paraId="4592668B" w14:textId="7D177E8F" w:rsidR="434D5E2E" w:rsidRPr="00B96C0C" w:rsidRDefault="53F902DF" w:rsidP="427D1F28">
            <w:pPr>
              <w:spacing w:line="276" w:lineRule="auto"/>
              <w:rPr>
                <w:sz w:val="18"/>
                <w:szCs w:val="18"/>
                <w:lang w:val="es-ES"/>
              </w:rPr>
            </w:pPr>
            <w:r w:rsidRPr="00B96C0C">
              <w:rPr>
                <w:b/>
                <w:bCs/>
                <w:sz w:val="18"/>
                <w:szCs w:val="18"/>
                <w:lang w:val="es-ES"/>
              </w:rPr>
              <w:t>ACTUALIZADO: 27 de agosto de 2025</w:t>
            </w:r>
          </w:p>
        </w:tc>
      </w:tr>
    </w:tbl>
    <w:p w14:paraId="13D0C902" w14:textId="5F240F3A" w:rsidR="009D503B" w:rsidRPr="00B96C0C" w:rsidRDefault="009D503B" w:rsidP="434D5E2E">
      <w:pPr>
        <w:spacing w:line="276" w:lineRule="auto"/>
        <w:rPr>
          <w:color w:val="C00000"/>
          <w:sz w:val="28"/>
          <w:szCs w:val="28"/>
          <w:lang w:val="es-ES"/>
        </w:rPr>
      </w:pPr>
    </w:p>
    <w:p w14:paraId="4FEC4990" w14:textId="41B45BDF" w:rsidR="009D503B" w:rsidRPr="00B96C0C" w:rsidRDefault="25E72735" w:rsidP="434D5E2E">
      <w:pPr>
        <w:spacing w:line="276" w:lineRule="auto"/>
        <w:rPr>
          <w:color w:val="C00000"/>
          <w:sz w:val="24"/>
          <w:szCs w:val="24"/>
          <w:lang w:val="es-ES"/>
        </w:rPr>
      </w:pPr>
      <w:r w:rsidRPr="00B96C0C">
        <w:rPr>
          <w:b/>
          <w:bCs/>
          <w:color w:val="C00000"/>
          <w:sz w:val="24"/>
          <w:szCs w:val="24"/>
          <w:lang w:val="es-ES"/>
        </w:rPr>
        <w:t>Descripción general del proyecto</w:t>
      </w:r>
    </w:p>
    <w:p w14:paraId="27C510F9" w14:textId="0BBBE710" w:rsidR="009D503B" w:rsidRPr="00B96C0C" w:rsidRDefault="6DD1C138" w:rsidP="427D1F28">
      <w:pPr>
        <w:pStyle w:val="text-body"/>
        <w:spacing w:beforeAutospacing="0" w:afterAutospacing="0" w:line="276" w:lineRule="auto"/>
        <w:rPr>
          <w:rFonts w:ascii="Tahoma" w:eastAsia="Tahoma" w:hAnsi="Tahoma" w:cs="Tahoma"/>
          <w:sz w:val="22"/>
          <w:szCs w:val="22"/>
          <w:lang w:val="es-ES"/>
        </w:rPr>
      </w:pPr>
      <w:r w:rsidRPr="00B96C0C">
        <w:rPr>
          <w:rFonts w:ascii="Tahoma" w:eastAsia="Tahoma" w:hAnsi="Tahoma" w:cs="Tahoma"/>
          <w:sz w:val="22"/>
          <w:szCs w:val="22"/>
          <w:lang w:val="es-ES"/>
        </w:rPr>
        <w:t>Tras más de 30 años, RTD continúa invirtiendo en su infraestructura ferroviaria más antigua para garantizar la integridad de la red a largo plazo. El servicio de tren ligero comenzó en Denver el 7 de octubre de 1994, con 8</w:t>
      </w:r>
      <w:ins w:id="6" w:author="Microsoft Office User" w:date="2025-09-01T08:07:00Z">
        <w:r w:rsidR="00B96C0C">
          <w:rPr>
            <w:rFonts w:ascii="Tahoma" w:eastAsia="Tahoma" w:hAnsi="Tahoma" w:cs="Tahoma"/>
            <w:sz w:val="22"/>
            <w:szCs w:val="22"/>
            <w:lang w:val="es-ES"/>
          </w:rPr>
          <w:t>.</w:t>
        </w:r>
      </w:ins>
      <w:del w:id="7" w:author="Microsoft Office User" w:date="2025-09-01T08:07:00Z">
        <w:r w:rsidRPr="00B96C0C" w:rsidDel="00B96C0C">
          <w:rPr>
            <w:rFonts w:ascii="Tahoma" w:eastAsia="Tahoma" w:hAnsi="Tahoma" w:cs="Tahoma"/>
            <w:sz w:val="22"/>
            <w:szCs w:val="22"/>
            <w:lang w:val="es-ES"/>
          </w:rPr>
          <w:delText>,</w:delText>
        </w:r>
      </w:del>
      <w:r w:rsidRPr="00B96C0C">
        <w:rPr>
          <w:rFonts w:ascii="Tahoma" w:eastAsia="Tahoma" w:hAnsi="Tahoma" w:cs="Tahoma"/>
          <w:sz w:val="22"/>
          <w:szCs w:val="22"/>
          <w:lang w:val="es-ES"/>
        </w:rPr>
        <w:t xml:space="preserve">5 kilómetros de vías que conectan las estaciones de 30th y </w:t>
      </w:r>
      <w:proofErr w:type="spellStart"/>
      <w:r w:rsidRPr="00B96C0C">
        <w:rPr>
          <w:rFonts w:ascii="Tahoma" w:eastAsia="Tahoma" w:hAnsi="Tahoma" w:cs="Tahoma"/>
          <w:sz w:val="22"/>
          <w:szCs w:val="22"/>
          <w:lang w:val="es-ES"/>
        </w:rPr>
        <w:t>Downing</w:t>
      </w:r>
      <w:proofErr w:type="spellEnd"/>
      <w:r w:rsidRPr="00B96C0C">
        <w:rPr>
          <w:rFonts w:ascii="Tahoma" w:eastAsia="Tahoma" w:hAnsi="Tahoma" w:cs="Tahoma"/>
          <w:sz w:val="22"/>
          <w:szCs w:val="22"/>
          <w:lang w:val="es-ES"/>
        </w:rPr>
        <w:t xml:space="preserve"> con la I-25 y Broadway. Gran parte de la infraestructura ferroviaria actual del centro, conocida comúnmente como el Bucle del Centro, ha estado en funcionamiento desde la construcción de la línea. Este corredor se ha expandido con los años y ahora da servicio a 10 estaciones de tren en las líneas D, H y L, con trenes a nivel de calle que circulan junto al tráfico peatonal y vehicular.</w:t>
      </w:r>
    </w:p>
    <w:p w14:paraId="52038572" w14:textId="298F8DA8" w:rsidR="009D503B" w:rsidRPr="00B96C0C" w:rsidRDefault="009D503B" w:rsidP="427D1F28">
      <w:pPr>
        <w:spacing w:line="276" w:lineRule="auto"/>
        <w:rPr>
          <w:lang w:val="es-ES"/>
        </w:rPr>
      </w:pPr>
    </w:p>
    <w:p w14:paraId="34FCB704" w14:textId="440FA8B2" w:rsidR="009D503B" w:rsidRPr="00B96C0C" w:rsidRDefault="6DD1C138" w:rsidP="427D1F28">
      <w:pPr>
        <w:pStyle w:val="text-body"/>
        <w:spacing w:beforeAutospacing="0" w:afterAutospacing="0" w:line="276" w:lineRule="auto"/>
        <w:rPr>
          <w:rFonts w:ascii="Tahoma" w:eastAsia="Tahoma" w:hAnsi="Tahoma" w:cs="Tahoma"/>
          <w:sz w:val="22"/>
          <w:szCs w:val="22"/>
          <w:lang w:val="es-ES"/>
        </w:rPr>
      </w:pPr>
      <w:r w:rsidRPr="00B96C0C">
        <w:rPr>
          <w:rFonts w:ascii="Tahoma" w:eastAsia="Tahoma" w:hAnsi="Tahoma" w:cs="Tahoma"/>
          <w:sz w:val="22"/>
          <w:szCs w:val="22"/>
          <w:lang w:val="es-ES"/>
        </w:rPr>
        <w:t xml:space="preserve">RTD está realizando una reconstrucción integral de este tramo ferroviario para mejorar la seguridad y la movilidad, abordar el deterioro de la infraestructura de transporte y prolongar la vida útil de los principales activos de transporte de la agencia. A partir del 2 de septiembre, la agencia inicia la siguiente fase de reconstrucción en los tramos ferroviarios ubicados cerca de la intersección de la calle </w:t>
      </w:r>
      <w:proofErr w:type="spellStart"/>
      <w:r w:rsidRPr="00B96C0C">
        <w:rPr>
          <w:rFonts w:ascii="Tahoma" w:eastAsia="Tahoma" w:hAnsi="Tahoma" w:cs="Tahoma"/>
          <w:sz w:val="22"/>
          <w:szCs w:val="22"/>
          <w:lang w:val="es-ES"/>
        </w:rPr>
        <w:t>Kalamath</w:t>
      </w:r>
      <w:proofErr w:type="spellEnd"/>
      <w:r w:rsidRPr="00B96C0C">
        <w:rPr>
          <w:rFonts w:ascii="Tahoma" w:eastAsia="Tahoma" w:hAnsi="Tahoma" w:cs="Tahoma"/>
          <w:sz w:val="22"/>
          <w:szCs w:val="22"/>
          <w:lang w:val="es-ES"/>
        </w:rPr>
        <w:t xml:space="preserve"> y la avenida </w:t>
      </w:r>
      <w:proofErr w:type="spellStart"/>
      <w:r w:rsidRPr="00B96C0C">
        <w:rPr>
          <w:rFonts w:ascii="Tahoma" w:eastAsia="Tahoma" w:hAnsi="Tahoma" w:cs="Tahoma"/>
          <w:sz w:val="22"/>
          <w:szCs w:val="22"/>
          <w:lang w:val="es-ES"/>
        </w:rPr>
        <w:t>Colfax</w:t>
      </w:r>
      <w:proofErr w:type="spellEnd"/>
      <w:r w:rsidRPr="00B96C0C">
        <w:rPr>
          <w:rFonts w:ascii="Tahoma" w:eastAsia="Tahoma" w:hAnsi="Tahoma" w:cs="Tahoma"/>
          <w:sz w:val="22"/>
          <w:szCs w:val="22"/>
          <w:lang w:val="es-ES"/>
        </w:rPr>
        <w:t>.</w:t>
      </w:r>
    </w:p>
    <w:p w14:paraId="7E120114" w14:textId="0D544DFB" w:rsidR="009D503B" w:rsidRPr="00B96C0C" w:rsidRDefault="009D503B" w:rsidP="434D5E2E">
      <w:pPr>
        <w:spacing w:line="276" w:lineRule="auto"/>
        <w:rPr>
          <w:lang w:val="es-ES"/>
        </w:rPr>
      </w:pPr>
    </w:p>
    <w:p w14:paraId="56D629DE" w14:textId="42042A6E" w:rsidR="009D503B" w:rsidRPr="00B96C0C" w:rsidRDefault="6DD1C138" w:rsidP="427D1F28">
      <w:pPr>
        <w:pStyle w:val="Prrafodelista"/>
        <w:numPr>
          <w:ilvl w:val="0"/>
          <w:numId w:val="7"/>
        </w:numPr>
        <w:spacing w:after="120" w:line="276" w:lineRule="auto"/>
        <w:ind w:left="540"/>
        <w:rPr>
          <w:color w:val="000000" w:themeColor="text1"/>
          <w:lang w:val="es-ES"/>
        </w:rPr>
      </w:pPr>
      <w:r w:rsidRPr="00B96C0C">
        <w:rPr>
          <w:b/>
          <w:bCs/>
          <w:color w:val="000000" w:themeColor="text1"/>
          <w:lang w:val="es-ES"/>
        </w:rPr>
        <w:t xml:space="preserve">¿Qué es el Proyecto de Reconstrucción </w:t>
      </w:r>
      <w:del w:id="8" w:author="Microsoft Office User" w:date="2025-09-01T08:08:00Z">
        <w:r w:rsidRPr="00B96C0C" w:rsidDel="00B96C0C">
          <w:rPr>
            <w:b/>
            <w:bCs/>
            <w:color w:val="000000" w:themeColor="text1"/>
            <w:lang w:val="es-ES"/>
          </w:rPr>
          <w:delText xml:space="preserve">Ferroviaria </w:delText>
        </w:r>
      </w:del>
      <w:ins w:id="9" w:author="Microsoft Office User" w:date="2025-09-01T09:10:00Z">
        <w:r w:rsidR="00911D19">
          <w:rPr>
            <w:b/>
            <w:bCs/>
            <w:color w:val="000000" w:themeColor="text1"/>
            <w:lang w:val="es-ES"/>
          </w:rPr>
          <w:t>Ferrocarril</w:t>
        </w:r>
      </w:ins>
      <w:ins w:id="10" w:author="Microsoft Office User" w:date="2025-09-01T08:08:00Z">
        <w:r w:rsidR="00B96C0C">
          <w:rPr>
            <w:b/>
            <w:bCs/>
            <w:color w:val="000000" w:themeColor="text1"/>
            <w:lang w:val="es-ES"/>
          </w:rPr>
          <w:t xml:space="preserve"> </w:t>
        </w:r>
      </w:ins>
      <w:ins w:id="11" w:author="Microsoft Office User" w:date="2025-09-01T08:09:00Z">
        <w:r w:rsidR="00B96C0C">
          <w:rPr>
            <w:b/>
            <w:bCs/>
            <w:color w:val="000000" w:themeColor="text1"/>
            <w:lang w:val="es-ES"/>
          </w:rPr>
          <w:t xml:space="preserve">del </w:t>
        </w:r>
      </w:ins>
      <w:del w:id="12" w:author="Microsoft Office User" w:date="2025-09-01T08:08:00Z">
        <w:r w:rsidRPr="00B96C0C" w:rsidDel="00B96C0C">
          <w:rPr>
            <w:b/>
            <w:bCs/>
            <w:color w:val="000000" w:themeColor="text1"/>
            <w:lang w:val="es-ES"/>
          </w:rPr>
          <w:delText xml:space="preserve">del </w:delText>
        </w:r>
      </w:del>
      <w:r w:rsidRPr="00B96C0C">
        <w:rPr>
          <w:b/>
          <w:bCs/>
          <w:color w:val="000000" w:themeColor="text1"/>
          <w:lang w:val="es-ES"/>
        </w:rPr>
        <w:t>Centro?</w:t>
      </w:r>
    </w:p>
    <w:p w14:paraId="7A67C21E" w14:textId="0384282B" w:rsidR="009D503B" w:rsidRPr="00B96C0C" w:rsidRDefault="6DD1C138" w:rsidP="427D1F28">
      <w:pPr>
        <w:pStyle w:val="Prrafodelista"/>
        <w:spacing w:after="120" w:line="276" w:lineRule="auto"/>
        <w:ind w:left="720"/>
        <w:rPr>
          <w:color w:val="000000" w:themeColor="text1"/>
          <w:lang w:val="es-ES"/>
        </w:rPr>
      </w:pPr>
      <w:r w:rsidRPr="00B96C0C">
        <w:rPr>
          <w:color w:val="000000" w:themeColor="text1"/>
          <w:lang w:val="es-ES"/>
        </w:rPr>
        <w:t xml:space="preserve">El Proyecto de Reconstrucción del </w:t>
      </w:r>
      <w:ins w:id="13" w:author="Microsoft Office User" w:date="2025-09-01T09:10:00Z">
        <w:r w:rsidR="00911D19">
          <w:rPr>
            <w:color w:val="000000" w:themeColor="text1"/>
            <w:lang w:val="es-ES"/>
          </w:rPr>
          <w:t>Ferrocarril</w:t>
        </w:r>
      </w:ins>
      <w:ins w:id="14" w:author="Microsoft Office User" w:date="2025-09-01T08:08:00Z">
        <w:r w:rsidR="00B96C0C">
          <w:rPr>
            <w:color w:val="000000" w:themeColor="text1"/>
            <w:lang w:val="es-ES"/>
          </w:rPr>
          <w:t xml:space="preserve"> </w:t>
        </w:r>
      </w:ins>
      <w:ins w:id="15" w:author="Microsoft Office User" w:date="2025-09-01T08:10:00Z">
        <w:r w:rsidR="00B96C0C">
          <w:rPr>
            <w:color w:val="000000" w:themeColor="text1"/>
            <w:lang w:val="es-ES"/>
          </w:rPr>
          <w:t xml:space="preserve">del </w:t>
        </w:r>
      </w:ins>
      <w:del w:id="16" w:author="Microsoft Office User" w:date="2025-09-01T08:08:00Z">
        <w:r w:rsidRPr="00B96C0C" w:rsidDel="00B96C0C">
          <w:rPr>
            <w:color w:val="000000" w:themeColor="text1"/>
            <w:lang w:val="es-ES"/>
          </w:rPr>
          <w:delText xml:space="preserve">Ferrocarril del </w:delText>
        </w:r>
      </w:del>
      <w:r w:rsidRPr="00B96C0C">
        <w:rPr>
          <w:color w:val="000000" w:themeColor="text1"/>
          <w:lang w:val="es-ES"/>
        </w:rPr>
        <w:t>Centro incluye la sustitución total de las vías que han servido al corredor central de RTD durante 30 años. Esta importante iniciativa de construcción mejorará la seguridad y la fiabilidad del sistema de tren ligero.</w:t>
      </w:r>
      <w:r w:rsidR="009D503B" w:rsidRPr="00B96C0C">
        <w:rPr>
          <w:lang w:val="es-ES"/>
        </w:rPr>
        <w:br/>
      </w:r>
    </w:p>
    <w:p w14:paraId="56C0CCA4" w14:textId="1BEC5009" w:rsidR="009D503B" w:rsidRPr="00B96C0C" w:rsidRDefault="6DD1C138" w:rsidP="427D1F28">
      <w:pPr>
        <w:pStyle w:val="Prrafodelista"/>
        <w:numPr>
          <w:ilvl w:val="0"/>
          <w:numId w:val="7"/>
        </w:numPr>
        <w:spacing w:after="120" w:line="276" w:lineRule="auto"/>
        <w:rPr>
          <w:color w:val="000000" w:themeColor="text1"/>
          <w:lang w:val="es-ES"/>
        </w:rPr>
      </w:pPr>
      <w:r w:rsidRPr="00B96C0C">
        <w:rPr>
          <w:b/>
          <w:bCs/>
          <w:color w:val="000000" w:themeColor="text1"/>
          <w:lang w:val="es-ES"/>
        </w:rPr>
        <w:t xml:space="preserve">¿Por qué RTD está llevando a cabo ahora el Proyecto de Reconstrucción del </w:t>
      </w:r>
      <w:ins w:id="17" w:author="Microsoft Office User" w:date="2025-09-01T09:10:00Z">
        <w:r w:rsidR="00911D19">
          <w:rPr>
            <w:b/>
            <w:bCs/>
            <w:color w:val="000000" w:themeColor="text1"/>
            <w:lang w:val="es-ES"/>
          </w:rPr>
          <w:t>Ferrocarril</w:t>
        </w:r>
      </w:ins>
      <w:ins w:id="18" w:author="Microsoft Office User" w:date="2025-09-01T08:09:00Z">
        <w:r w:rsidR="00B96C0C">
          <w:rPr>
            <w:b/>
            <w:bCs/>
            <w:color w:val="000000" w:themeColor="text1"/>
            <w:lang w:val="es-ES"/>
          </w:rPr>
          <w:t xml:space="preserve"> del </w:t>
        </w:r>
      </w:ins>
      <w:del w:id="19" w:author="Microsoft Office User" w:date="2025-09-01T08:09:00Z">
        <w:r w:rsidRPr="00B96C0C" w:rsidDel="00B96C0C">
          <w:rPr>
            <w:b/>
            <w:bCs/>
            <w:color w:val="000000" w:themeColor="text1"/>
            <w:lang w:val="es-ES"/>
          </w:rPr>
          <w:delText xml:space="preserve">Ferrocarril del </w:delText>
        </w:r>
      </w:del>
      <w:r w:rsidRPr="00B96C0C">
        <w:rPr>
          <w:b/>
          <w:bCs/>
          <w:color w:val="000000" w:themeColor="text1"/>
          <w:lang w:val="es-ES"/>
        </w:rPr>
        <w:t>Centro?</w:t>
      </w:r>
    </w:p>
    <w:p w14:paraId="76AFC3D2" w14:textId="5F078A75" w:rsidR="009D503B" w:rsidRPr="00B96C0C" w:rsidRDefault="6DD1C138" w:rsidP="427D1F28">
      <w:pPr>
        <w:pStyle w:val="Prrafodelista"/>
        <w:spacing w:after="120" w:line="276" w:lineRule="auto"/>
        <w:ind w:left="720"/>
        <w:rPr>
          <w:lang w:val="es-ES"/>
        </w:rPr>
      </w:pPr>
      <w:r w:rsidRPr="00B96C0C">
        <w:rPr>
          <w:color w:val="000000" w:themeColor="text1"/>
          <w:lang w:val="es-ES"/>
        </w:rPr>
        <w:t xml:space="preserve">La gestión y el mantenimiento de los activos en buen estado garantizan la integridad a largo plazo de la red ferroviaria para todos los usuarios que confían en RTD para que los lleve a sus destinos. </w:t>
      </w:r>
      <w:r w:rsidRPr="00B96C0C">
        <w:rPr>
          <w:lang w:val="es-ES"/>
        </w:rPr>
        <w:t xml:space="preserve">Tras más de 30 años, RTD está invirtiendo en su infraestructura ferroviaria más antigua para garantizar la integridad a largo plazo de la red. Los tramos pavimentados de vía en el circuito del centro se encuentran bajo hormigón, por lo que los rieles y el balasto que se encuentran debajo son más difíciles de mantener. Años de aumento del tráfico vehicular y ferroviario, junto con el uso de productos químicos como las sales </w:t>
      </w:r>
      <w:del w:id="20" w:author="Microsoft Office User" w:date="2025-09-01T08:22:00Z">
        <w:r w:rsidRPr="00B96C0C" w:rsidDel="00EB4C61">
          <w:rPr>
            <w:lang w:val="es-ES"/>
          </w:rPr>
          <w:delText>descongelantes</w:delText>
        </w:r>
      </w:del>
      <w:ins w:id="21" w:author="Microsoft Office User" w:date="2025-09-01T08:22:00Z">
        <w:r w:rsidR="00EB4C61">
          <w:rPr>
            <w:lang w:val="es-ES"/>
          </w:rPr>
          <w:t>antihielo</w:t>
        </w:r>
      </w:ins>
      <w:r w:rsidRPr="00B96C0C">
        <w:rPr>
          <w:lang w:val="es-ES"/>
        </w:rPr>
        <w:t>, han afectado gravemente las vías del centro, por lo que este proyecto es una prioridad. RTD y Denver trabajan en conjunto para minimizar el impacto en los clientes y el público. Las agencias colaboran en las mejores prácticas para mantener el acceso a través de los cruces y, al mismo tiempo, minimizar las interrupciones para los negocios del centro, los usuarios del transporte público y el público.</w:t>
      </w:r>
      <w:r w:rsidR="009D503B" w:rsidRPr="00B96C0C">
        <w:rPr>
          <w:lang w:val="es-ES"/>
        </w:rPr>
        <w:br/>
      </w:r>
    </w:p>
    <w:p w14:paraId="347AA60C" w14:textId="4FE54316" w:rsidR="009D503B" w:rsidRPr="00B96C0C" w:rsidRDefault="6DD1C138" w:rsidP="427D1F28">
      <w:pPr>
        <w:pStyle w:val="Prrafodelista"/>
        <w:numPr>
          <w:ilvl w:val="0"/>
          <w:numId w:val="7"/>
        </w:numPr>
        <w:spacing w:after="120" w:line="276" w:lineRule="auto"/>
        <w:rPr>
          <w:lang w:val="es-ES"/>
        </w:rPr>
      </w:pPr>
      <w:r w:rsidRPr="00B96C0C">
        <w:rPr>
          <w:b/>
          <w:bCs/>
          <w:color w:val="000000" w:themeColor="text1"/>
          <w:lang w:val="es-ES"/>
        </w:rPr>
        <w:t xml:space="preserve">Entre 2012 y 2023, </w:t>
      </w:r>
      <w:r w:rsidRPr="00B96C0C">
        <w:rPr>
          <w:b/>
          <w:bCs/>
          <w:lang w:val="es-ES"/>
        </w:rPr>
        <w:t xml:space="preserve">RTD completó 17 proyectos de reparación y reemplazo en </w:t>
      </w:r>
      <w:r w:rsidRPr="00B96C0C">
        <w:rPr>
          <w:b/>
          <w:bCs/>
          <w:lang w:val="es-ES"/>
        </w:rPr>
        <w:lastRenderedPageBreak/>
        <w:t>intersecciones clave del corredor central. Este trabajo priorizó vías curvas, cambios de vía y pasos a nivel. ¿En qué se diferencia este proyecto?</w:t>
      </w:r>
    </w:p>
    <w:p w14:paraId="1A8D4A30" w14:textId="44A5060E" w:rsidR="009D503B" w:rsidRPr="00B96C0C" w:rsidRDefault="6DD1C138" w:rsidP="427D1F28">
      <w:pPr>
        <w:pStyle w:val="Prrafodelista"/>
        <w:spacing w:after="120" w:line="276" w:lineRule="auto"/>
        <w:ind w:left="720"/>
        <w:rPr>
          <w:color w:val="000000" w:themeColor="text1"/>
          <w:lang w:val="es-ES"/>
        </w:rPr>
      </w:pPr>
      <w:r w:rsidRPr="00B96C0C">
        <w:rPr>
          <w:color w:val="000000" w:themeColor="text1"/>
          <w:lang w:val="es-ES"/>
        </w:rPr>
        <w:t xml:space="preserve">Este importante proyecto de reconstrucción es el primero de su tipo en la historia de RTD. Los proyectos de construcción ferroviarios anteriores se centraron en mejoras y reparaciones de tramos específicos. Por ejemplo, en proyectos anteriores, RTD priorizó zonas de alto riesgo, como cambios de vía y cruces ferroviarios a nivel, completando uno o dos proyectos al año. La siguiente fase de este </w:t>
      </w:r>
      <w:r w:rsidRPr="00B96C0C">
        <w:rPr>
          <w:lang w:val="es-ES"/>
        </w:rPr>
        <w:t xml:space="preserve">proyecto abarca las mejoras de la vía del tren ligero, ubicada cerca de la intersección de la calle </w:t>
      </w:r>
      <w:proofErr w:type="spellStart"/>
      <w:r w:rsidRPr="00B96C0C">
        <w:rPr>
          <w:lang w:val="es-ES"/>
        </w:rPr>
        <w:t>Kalamath</w:t>
      </w:r>
      <w:proofErr w:type="spellEnd"/>
      <w:r w:rsidRPr="00B96C0C">
        <w:rPr>
          <w:lang w:val="es-ES"/>
        </w:rPr>
        <w:t xml:space="preserve"> y la avenida </w:t>
      </w:r>
      <w:proofErr w:type="spellStart"/>
      <w:r w:rsidRPr="00B96C0C">
        <w:rPr>
          <w:lang w:val="es-ES"/>
        </w:rPr>
        <w:t>Colfax</w:t>
      </w:r>
      <w:proofErr w:type="spellEnd"/>
      <w:r w:rsidRPr="00B96C0C">
        <w:rPr>
          <w:lang w:val="es-ES"/>
        </w:rPr>
        <w:t>.</w:t>
      </w:r>
      <w:r w:rsidR="009D503B" w:rsidRPr="00B96C0C">
        <w:rPr>
          <w:lang w:val="es-ES"/>
        </w:rPr>
        <w:br/>
      </w:r>
    </w:p>
    <w:p w14:paraId="4FD13C2C" w14:textId="7B3F4851" w:rsidR="009D503B" w:rsidRPr="00B96C0C" w:rsidRDefault="6DD1C138" w:rsidP="427D1F28">
      <w:pPr>
        <w:pStyle w:val="Prrafodelista"/>
        <w:numPr>
          <w:ilvl w:val="0"/>
          <w:numId w:val="7"/>
        </w:numPr>
        <w:spacing w:after="120" w:line="276" w:lineRule="auto"/>
        <w:rPr>
          <w:color w:val="000000" w:themeColor="text1"/>
          <w:lang w:val="es-ES"/>
        </w:rPr>
      </w:pPr>
      <w:r w:rsidRPr="00B96C0C">
        <w:rPr>
          <w:b/>
          <w:bCs/>
          <w:color w:val="000000" w:themeColor="text1"/>
          <w:lang w:val="es-ES"/>
        </w:rPr>
        <w:t>¿Qué pasa con la accesibilidad durante la construcción?</w:t>
      </w:r>
    </w:p>
    <w:p w14:paraId="44B05ED0" w14:textId="0A86F153" w:rsidR="009D503B" w:rsidRPr="00B96C0C" w:rsidRDefault="6DD1C138" w:rsidP="427D1F28">
      <w:pPr>
        <w:pStyle w:val="Prrafodelista"/>
        <w:spacing w:after="120" w:line="276" w:lineRule="auto"/>
        <w:ind w:left="720"/>
        <w:rPr>
          <w:color w:val="000000" w:themeColor="text1"/>
          <w:lang w:val="es-ES"/>
        </w:rPr>
      </w:pPr>
      <w:r w:rsidRPr="00B96C0C">
        <w:rPr>
          <w:color w:val="000000" w:themeColor="text1"/>
          <w:lang w:val="es-ES"/>
        </w:rPr>
        <w:t xml:space="preserve">RTD se dedica a brindar servicios seguros y accesibles, preservar una infraestructura de transporte público confiable, respaldar inversiones previas y extender la vida útil de los activos de la agencia. El centro de la ciudad seguirá siendo accesible en transporte público durante todas las fases de construcción. Los clientes y el público en general seguirán teniendo acceso al transporte público, a los negocios y a los eventos del centro durante las obras. El sitio web de RTD, la aplicación Next </w:t>
      </w:r>
      <w:proofErr w:type="spellStart"/>
      <w:r w:rsidRPr="00B96C0C">
        <w:rPr>
          <w:color w:val="000000" w:themeColor="text1"/>
          <w:lang w:val="es-ES"/>
        </w:rPr>
        <w:t>Ride</w:t>
      </w:r>
      <w:proofErr w:type="spellEnd"/>
      <w:r w:rsidRPr="00B96C0C">
        <w:rPr>
          <w:color w:val="000000" w:themeColor="text1"/>
          <w:lang w:val="es-ES"/>
        </w:rPr>
        <w:t xml:space="preserve"> y las Alertas de Servicio son las mejores maneras para que los clientes planifiquen un viaje y lleguen a sus destinos en el centro.</w:t>
      </w:r>
    </w:p>
    <w:p w14:paraId="01433D99" w14:textId="733BC9DC" w:rsidR="009D503B" w:rsidRPr="00B96C0C" w:rsidRDefault="009D503B" w:rsidP="427D1F28">
      <w:pPr>
        <w:spacing w:after="120" w:line="276" w:lineRule="auto"/>
        <w:ind w:left="540"/>
        <w:rPr>
          <w:lang w:val="es-ES"/>
        </w:rPr>
      </w:pPr>
    </w:p>
    <w:p w14:paraId="7AC14F84" w14:textId="425890BF" w:rsidR="009D503B" w:rsidRPr="00B96C0C" w:rsidRDefault="6DD1C138" w:rsidP="427D1F28">
      <w:pPr>
        <w:pStyle w:val="Prrafodelista"/>
        <w:numPr>
          <w:ilvl w:val="0"/>
          <w:numId w:val="7"/>
        </w:numPr>
        <w:spacing w:after="120" w:line="276" w:lineRule="auto"/>
        <w:rPr>
          <w:color w:val="000000" w:themeColor="text1"/>
          <w:lang w:val="es-ES"/>
        </w:rPr>
      </w:pPr>
      <w:r w:rsidRPr="00B96C0C">
        <w:rPr>
          <w:b/>
          <w:bCs/>
          <w:color w:val="000000" w:themeColor="text1"/>
          <w:lang w:val="es-ES"/>
        </w:rPr>
        <w:t>¿Cómo se comunicarán al público los impactos de la construcción y el servicio?</w:t>
      </w:r>
    </w:p>
    <w:p w14:paraId="50438527" w14:textId="2A562FE1" w:rsidR="009D503B" w:rsidRPr="00B96C0C" w:rsidRDefault="6DD1C138" w:rsidP="427D1F28">
      <w:pPr>
        <w:pStyle w:val="Prrafodelista"/>
        <w:spacing w:after="120" w:line="276" w:lineRule="auto"/>
        <w:ind w:left="720"/>
        <w:rPr>
          <w:color w:val="000000" w:themeColor="text1"/>
          <w:lang w:val="es-ES"/>
        </w:rPr>
      </w:pPr>
      <w:r w:rsidRPr="00B96C0C">
        <w:rPr>
          <w:color w:val="000000" w:themeColor="text1"/>
          <w:lang w:val="es-ES"/>
        </w:rPr>
        <w:t xml:space="preserve">RTD está trabajando con numerosos socios del centro y los medios de comunicación para proporcionar información detallada y comunicaciones sobre el Proyecto de Reconstrucción del </w:t>
      </w:r>
      <w:del w:id="22" w:author="Microsoft Office User" w:date="2025-09-01T08:29:00Z">
        <w:r w:rsidRPr="00B96C0C" w:rsidDel="00D23B20">
          <w:rPr>
            <w:color w:val="000000" w:themeColor="text1"/>
            <w:lang w:val="es-ES"/>
          </w:rPr>
          <w:delText xml:space="preserve">Ferrocarril </w:delText>
        </w:r>
      </w:del>
      <w:ins w:id="23" w:author="Microsoft Office User" w:date="2025-09-01T09:10:00Z">
        <w:r w:rsidR="00911D19">
          <w:rPr>
            <w:color w:val="000000" w:themeColor="text1"/>
            <w:lang w:val="es-ES"/>
          </w:rPr>
          <w:t>Ferrocarril</w:t>
        </w:r>
      </w:ins>
      <w:ins w:id="24" w:author="Microsoft Office User" w:date="2025-09-01T08:29:00Z">
        <w:r w:rsidR="00D23B20" w:rsidRPr="00B96C0C">
          <w:rPr>
            <w:color w:val="000000" w:themeColor="text1"/>
            <w:lang w:val="es-ES"/>
          </w:rPr>
          <w:t xml:space="preserve"> </w:t>
        </w:r>
      </w:ins>
      <w:r w:rsidRPr="00B96C0C">
        <w:rPr>
          <w:color w:val="000000" w:themeColor="text1"/>
          <w:lang w:val="es-ES"/>
        </w:rPr>
        <w:t xml:space="preserve">del Centro. RTD elaborará mensajes claros que destaquen los beneficios del proyecto y su impacto en los servicios mediante el uso de múltiples canales y plataformas de comunicación. Esto incluye recursos internos como señalización, iniciativas de participación y divulgación comunitaria, comunicados de prensa y colaboraciones con los medios, colaboración con socios y partes interesadas, y notificaciones web, digitales y en redes sociales. Se han desarrollado materiales y recursos específicos del proyecto para explicar los detalles del mismo y facilitar la interacción externa con clientes, socios y partes interesadas locales. Este enfoque integral y </w:t>
      </w:r>
      <w:r w:rsidRPr="00B96C0C">
        <w:rPr>
          <w:rStyle w:val="normaltextrun"/>
          <w:rFonts w:ascii="Tahoma" w:eastAsia="Tahoma" w:hAnsi="Tahoma" w:cs="Tahoma"/>
          <w:i/>
          <w:iCs/>
          <w:color w:val="000000" w:themeColor="text1"/>
          <w:lang w:val="es-ES"/>
        </w:rPr>
        <w:t xml:space="preserve">sin sorpresas </w:t>
      </w:r>
      <w:r w:rsidRPr="00B96C0C">
        <w:rPr>
          <w:rStyle w:val="normaltextrun"/>
          <w:rFonts w:ascii="Tahoma" w:eastAsia="Tahoma" w:hAnsi="Tahoma" w:cs="Tahoma"/>
          <w:color w:val="000000" w:themeColor="text1"/>
          <w:lang w:val="es-ES"/>
        </w:rPr>
        <w:t>busca gestionar eficazmente las expectativas informando e involucrando a los clientes y a la comunidad con comunicaciones consistentes, precisas y oportunas, a la vez que destaca los beneficios a largo plazo del proyecto.</w:t>
      </w:r>
      <w:r w:rsidR="009D503B" w:rsidRPr="00B96C0C">
        <w:rPr>
          <w:lang w:val="es-ES"/>
        </w:rPr>
        <w:br/>
      </w:r>
    </w:p>
    <w:p w14:paraId="29ED22EB" w14:textId="2D109ABE" w:rsidR="009D503B" w:rsidRPr="00B96C0C" w:rsidRDefault="6DD1C138" w:rsidP="427D1F28">
      <w:pPr>
        <w:pStyle w:val="Prrafodelista"/>
        <w:numPr>
          <w:ilvl w:val="0"/>
          <w:numId w:val="7"/>
        </w:numPr>
        <w:spacing w:after="120" w:line="276" w:lineRule="auto"/>
        <w:rPr>
          <w:color w:val="000000" w:themeColor="text1"/>
          <w:lang w:val="es-ES"/>
        </w:rPr>
      </w:pPr>
      <w:r w:rsidRPr="00B96C0C">
        <w:rPr>
          <w:b/>
          <w:bCs/>
          <w:color w:val="000000" w:themeColor="text1"/>
          <w:lang w:val="es-ES"/>
        </w:rPr>
        <w:t xml:space="preserve">¿Qué alternativas están disponibles para los clientes que actualmente utilizan </w:t>
      </w:r>
      <w:proofErr w:type="spellStart"/>
      <w:r w:rsidRPr="00B96C0C">
        <w:rPr>
          <w:b/>
          <w:bCs/>
          <w:color w:val="000000" w:themeColor="text1"/>
          <w:lang w:val="es-ES"/>
        </w:rPr>
        <w:t>Colfax</w:t>
      </w:r>
      <w:proofErr w:type="spellEnd"/>
      <w:r w:rsidRPr="00B96C0C">
        <w:rPr>
          <w:b/>
          <w:bCs/>
          <w:color w:val="000000" w:themeColor="text1"/>
          <w:lang w:val="es-ES"/>
        </w:rPr>
        <w:t xml:space="preserve"> en la estación </w:t>
      </w:r>
      <w:proofErr w:type="spellStart"/>
      <w:r w:rsidRPr="00B96C0C">
        <w:rPr>
          <w:b/>
          <w:bCs/>
          <w:color w:val="000000" w:themeColor="text1"/>
          <w:lang w:val="es-ES"/>
        </w:rPr>
        <w:t>Auraria</w:t>
      </w:r>
      <w:proofErr w:type="spellEnd"/>
      <w:r w:rsidRPr="00B96C0C">
        <w:rPr>
          <w:b/>
          <w:bCs/>
          <w:color w:val="000000" w:themeColor="text1"/>
          <w:lang w:val="es-ES"/>
        </w:rPr>
        <w:t xml:space="preserve"> para acceder al campus de </w:t>
      </w:r>
      <w:proofErr w:type="spellStart"/>
      <w:r w:rsidRPr="00B96C0C">
        <w:rPr>
          <w:b/>
          <w:bCs/>
          <w:color w:val="000000" w:themeColor="text1"/>
          <w:lang w:val="es-ES"/>
        </w:rPr>
        <w:t>Auraria</w:t>
      </w:r>
      <w:proofErr w:type="spellEnd"/>
      <w:r w:rsidRPr="00B96C0C">
        <w:rPr>
          <w:b/>
          <w:bCs/>
          <w:color w:val="000000" w:themeColor="text1"/>
          <w:lang w:val="es-ES"/>
        </w:rPr>
        <w:t>?</w:t>
      </w:r>
    </w:p>
    <w:p w14:paraId="06C7A64B" w14:textId="7DF15B2E" w:rsidR="009D503B" w:rsidRPr="00B96C0C" w:rsidRDefault="6DD1C138" w:rsidP="427D1F28">
      <w:pPr>
        <w:pStyle w:val="Prrafodelista"/>
        <w:spacing w:after="120" w:line="276" w:lineRule="auto"/>
        <w:ind w:left="720"/>
        <w:rPr>
          <w:lang w:val="es-ES"/>
        </w:rPr>
      </w:pPr>
      <w:r w:rsidRPr="00B96C0C">
        <w:rPr>
          <w:color w:val="000000" w:themeColor="text1"/>
          <w:lang w:val="es-ES"/>
        </w:rPr>
        <w:t xml:space="preserve">Durante la construcción, la Línea D se desviará a la Estación Denver </w:t>
      </w:r>
      <w:proofErr w:type="spellStart"/>
      <w:r w:rsidRPr="00B96C0C">
        <w:rPr>
          <w:color w:val="000000" w:themeColor="text1"/>
          <w:lang w:val="es-ES"/>
        </w:rPr>
        <w:t>Union</w:t>
      </w:r>
      <w:proofErr w:type="spellEnd"/>
      <w:r w:rsidRPr="00B96C0C">
        <w:rPr>
          <w:color w:val="000000" w:themeColor="text1"/>
          <w:lang w:val="es-ES"/>
        </w:rPr>
        <w:t xml:space="preserve">. </w:t>
      </w:r>
      <w:r w:rsidR="15BFF448" w:rsidRPr="00B96C0C">
        <w:rPr>
          <w:lang w:val="es-ES"/>
        </w:rPr>
        <w:t xml:space="preserve">La Línea H finalizará en la Estación </w:t>
      </w:r>
      <w:proofErr w:type="spellStart"/>
      <w:r w:rsidR="15BFF448" w:rsidRPr="00B96C0C">
        <w:rPr>
          <w:lang w:val="es-ES"/>
        </w:rPr>
        <w:t>Southmoor</w:t>
      </w:r>
      <w:proofErr w:type="spellEnd"/>
      <w:r w:rsidR="15BFF448" w:rsidRPr="00B96C0C">
        <w:rPr>
          <w:lang w:val="es-ES"/>
        </w:rPr>
        <w:t xml:space="preserve">, y los pasajeros que continúen hacia el centro deberán hacer transbordo a la Línea E. </w:t>
      </w:r>
      <w:r w:rsidR="6C8FD79D" w:rsidRPr="00B96C0C">
        <w:rPr>
          <w:color w:val="000000" w:themeColor="text1"/>
          <w:lang w:val="es-ES"/>
        </w:rPr>
        <w:t xml:space="preserve">Si bien los trenes D y H no prestarán servicio en la Estación </w:t>
      </w:r>
      <w:proofErr w:type="spellStart"/>
      <w:r w:rsidR="6C8FD79D" w:rsidRPr="00B96C0C">
        <w:rPr>
          <w:color w:val="000000" w:themeColor="text1"/>
          <w:lang w:val="es-ES"/>
        </w:rPr>
        <w:t>Colfax-Auraria</w:t>
      </w:r>
      <w:proofErr w:type="spellEnd"/>
      <w:r w:rsidR="6C8FD79D" w:rsidRPr="00B96C0C">
        <w:rPr>
          <w:color w:val="000000" w:themeColor="text1"/>
          <w:lang w:val="es-ES"/>
        </w:rPr>
        <w:t xml:space="preserve"> durante la construcción, tres líneas de tren ligero (D, E y W) prestarán servicio en la Estación </w:t>
      </w:r>
      <w:proofErr w:type="spellStart"/>
      <w:r w:rsidR="6C8FD79D" w:rsidRPr="00B96C0C">
        <w:rPr>
          <w:color w:val="000000" w:themeColor="text1"/>
          <w:lang w:val="es-ES"/>
        </w:rPr>
        <w:t>Auraria</w:t>
      </w:r>
      <w:proofErr w:type="spellEnd"/>
      <w:r w:rsidR="6C8FD79D" w:rsidRPr="00B96C0C">
        <w:rPr>
          <w:color w:val="000000" w:themeColor="text1"/>
          <w:lang w:val="es-ES"/>
        </w:rPr>
        <w:t xml:space="preserve"> Oeste. Además, la Ruta de Autobús 16 y el </w:t>
      </w:r>
      <w:hyperlink r:id="rId11">
        <w:r w:rsidR="2E4F63AC" w:rsidRPr="00B96C0C">
          <w:rPr>
            <w:rStyle w:val="Hipervnculo"/>
            <w:lang w:val="es-ES"/>
          </w:rPr>
          <w:t xml:space="preserve">Conector </w:t>
        </w:r>
      </w:hyperlink>
      <w:hyperlink r:id="rId12">
        <w:r w:rsidR="41026A74" w:rsidRPr="00B96C0C">
          <w:rPr>
            <w:rStyle w:val="Hipervnculo"/>
            <w:lang w:val="es-ES"/>
          </w:rPr>
          <w:t xml:space="preserve">del Distrito </w:t>
        </w:r>
      </w:hyperlink>
      <w:hyperlink r:id="rId13">
        <w:r w:rsidR="41026A74" w:rsidRPr="00B96C0C">
          <w:rPr>
            <w:rStyle w:val="Hipervnculo"/>
            <w:lang w:val="es-ES"/>
          </w:rPr>
          <w:t xml:space="preserve">A </w:t>
        </w:r>
      </w:hyperlink>
      <w:hyperlink r:id="rId14">
        <w:r w:rsidR="5D2CAA66" w:rsidRPr="00B96C0C">
          <w:rPr>
            <w:rStyle w:val="Hipervnculo"/>
            <w:lang w:val="es-ES"/>
          </w:rPr>
          <w:t xml:space="preserve">RT </w:t>
        </w:r>
      </w:hyperlink>
      <w:r w:rsidR="41026A74" w:rsidRPr="00B96C0C">
        <w:rPr>
          <w:color w:val="000000" w:themeColor="text1"/>
          <w:lang w:val="es-ES"/>
        </w:rPr>
        <w:t xml:space="preserve">prestarán servicio cerca de la Estación </w:t>
      </w:r>
      <w:proofErr w:type="spellStart"/>
      <w:r w:rsidR="41026A74" w:rsidRPr="00B96C0C">
        <w:rPr>
          <w:color w:val="000000" w:themeColor="text1"/>
          <w:lang w:val="es-ES"/>
        </w:rPr>
        <w:t>Colfax-Auraria</w:t>
      </w:r>
      <w:proofErr w:type="spellEnd"/>
      <w:r w:rsidR="41026A74" w:rsidRPr="00B96C0C">
        <w:rPr>
          <w:color w:val="000000" w:themeColor="text1"/>
          <w:lang w:val="es-ES"/>
        </w:rPr>
        <w:t>.</w:t>
      </w:r>
    </w:p>
    <w:p w14:paraId="6BB542CF" w14:textId="3F4D519B" w:rsidR="427D1F28" w:rsidRPr="00B96C0C" w:rsidRDefault="427D1F28" w:rsidP="427D1F28">
      <w:pPr>
        <w:pStyle w:val="Prrafodelista"/>
        <w:spacing w:after="120" w:line="276" w:lineRule="auto"/>
        <w:ind w:left="720"/>
        <w:rPr>
          <w:lang w:val="es-ES"/>
        </w:rPr>
      </w:pPr>
    </w:p>
    <w:p w14:paraId="042F13D2" w14:textId="61702BBA" w:rsidR="009D503B" w:rsidRPr="00B96C0C" w:rsidRDefault="6DD1C138" w:rsidP="427D1F28">
      <w:pPr>
        <w:pStyle w:val="Prrafodelista"/>
        <w:numPr>
          <w:ilvl w:val="0"/>
          <w:numId w:val="7"/>
        </w:numPr>
        <w:spacing w:after="120" w:line="276" w:lineRule="auto"/>
        <w:rPr>
          <w:color w:val="000000" w:themeColor="text1"/>
          <w:lang w:val="es-ES"/>
        </w:rPr>
      </w:pPr>
      <w:r w:rsidRPr="00B96C0C">
        <w:rPr>
          <w:b/>
          <w:bCs/>
          <w:color w:val="000000" w:themeColor="text1"/>
          <w:lang w:val="es-ES"/>
        </w:rPr>
        <w:t>¿Cuáles son los impactos en las vías de circulación y los negocios adyacentes a las obras? ¿El proyecto implicará el cierre total de las intersecciones?</w:t>
      </w:r>
    </w:p>
    <w:p w14:paraId="2271606D" w14:textId="1993B51A" w:rsidR="009D503B" w:rsidRPr="00B96C0C" w:rsidRDefault="0F5F6C02" w:rsidP="427D1F28">
      <w:pPr>
        <w:pStyle w:val="Prrafodelista"/>
        <w:spacing w:after="120" w:line="276" w:lineRule="auto"/>
        <w:ind w:left="720"/>
        <w:rPr>
          <w:color w:val="000000" w:themeColor="text1"/>
          <w:lang w:val="es-ES"/>
        </w:rPr>
      </w:pPr>
      <w:r w:rsidRPr="00B96C0C">
        <w:rPr>
          <w:lang w:val="es-ES"/>
        </w:rPr>
        <w:lastRenderedPageBreak/>
        <w:t xml:space="preserve">Este trabajo se centrará en la reconstrucción completa de la vía del tren ligero que discurre paralela a </w:t>
      </w:r>
      <w:proofErr w:type="spellStart"/>
      <w:r w:rsidRPr="00B96C0C">
        <w:rPr>
          <w:lang w:val="es-ES"/>
        </w:rPr>
        <w:t>Colfax</w:t>
      </w:r>
      <w:proofErr w:type="spellEnd"/>
      <w:r w:rsidRPr="00B96C0C">
        <w:rPr>
          <w:lang w:val="es-ES"/>
        </w:rPr>
        <w:t>. No incluye ningún tramo de vía cerca del Centro de Convenciones de Colorado, ya que fueron objeto de reparaciones específicas previas.</w:t>
      </w:r>
      <w:r w:rsidR="009D503B" w:rsidRPr="00B96C0C">
        <w:rPr>
          <w:lang w:val="es-ES"/>
        </w:rPr>
        <w:br/>
      </w:r>
    </w:p>
    <w:p w14:paraId="5FCAFD93" w14:textId="3CB5156E" w:rsidR="009D503B" w:rsidRPr="00B96C0C" w:rsidRDefault="6DD1C138" w:rsidP="427D1F28">
      <w:pPr>
        <w:pStyle w:val="Prrafodelista"/>
        <w:numPr>
          <w:ilvl w:val="0"/>
          <w:numId w:val="7"/>
        </w:numPr>
        <w:spacing w:after="120" w:line="276" w:lineRule="auto"/>
        <w:rPr>
          <w:color w:val="000000" w:themeColor="text1"/>
          <w:lang w:val="es-ES"/>
        </w:rPr>
      </w:pPr>
      <w:r w:rsidRPr="00B96C0C">
        <w:rPr>
          <w:b/>
          <w:bCs/>
          <w:color w:val="000000" w:themeColor="text1"/>
          <w:lang w:val="es-ES"/>
        </w:rPr>
        <w:t>¿Cuáles son los principales impactos al servicio RTD durante las obras ferroviarias del centro?</w:t>
      </w:r>
    </w:p>
    <w:p w14:paraId="62D1F426" w14:textId="0EF3F1F7" w:rsidR="009D503B" w:rsidRPr="00B96C0C" w:rsidRDefault="6DD1C138" w:rsidP="427D1F28">
      <w:pPr>
        <w:pStyle w:val="Prrafodelista"/>
        <w:ind w:left="720"/>
        <w:rPr>
          <w:lang w:val="es-ES"/>
        </w:rPr>
      </w:pPr>
      <w:r w:rsidRPr="00B96C0C">
        <w:rPr>
          <w:lang w:val="es-ES"/>
        </w:rPr>
        <w:t xml:space="preserve">A partir del martes 2 de septiembre, todos los trenes de la Línea D serán redirigidos a la Estación Denver </w:t>
      </w:r>
      <w:proofErr w:type="spellStart"/>
      <w:r w:rsidRPr="00B96C0C">
        <w:rPr>
          <w:lang w:val="es-ES"/>
        </w:rPr>
        <w:t>Union</w:t>
      </w:r>
      <w:proofErr w:type="spellEnd"/>
      <w:r w:rsidRPr="00B96C0C">
        <w:rPr>
          <w:lang w:val="es-ES"/>
        </w:rPr>
        <w:t xml:space="preserve">. La Línea H finalizará en la Estación </w:t>
      </w:r>
      <w:proofErr w:type="spellStart"/>
      <w:r w:rsidRPr="00B96C0C">
        <w:rPr>
          <w:lang w:val="es-ES"/>
        </w:rPr>
        <w:t>Southmoor</w:t>
      </w:r>
      <w:proofErr w:type="spellEnd"/>
      <w:r w:rsidRPr="00B96C0C">
        <w:rPr>
          <w:lang w:val="es-ES"/>
        </w:rPr>
        <w:t xml:space="preserve">, y los pasajeros que continúen hacia el centro deberán hacer transbordo a la Línea E. Las líneas E y H mantendrán frecuencias de 15 minutos para facilitar los transbordos. La Línea L permanecerá suspendida temporalmente durante el proyecto, y la ruta de autobús 43 ofrecerá conexiones continuas a lo largo del corredor del centro. Para obtener información detallada sobre el servicio relacionado con el Proyecto Ferroviario del Centro, </w:t>
      </w:r>
      <w:hyperlink r:id="rId15">
        <w:r w:rsidRPr="00B96C0C">
          <w:rPr>
            <w:rStyle w:val="Hipervnculo"/>
            <w:lang w:val="es-ES"/>
          </w:rPr>
          <w:t xml:space="preserve">haga clic aquí </w:t>
        </w:r>
      </w:hyperlink>
      <w:r w:rsidRPr="00B96C0C">
        <w:rPr>
          <w:lang w:val="es-ES"/>
        </w:rPr>
        <w:t>.</w:t>
      </w:r>
    </w:p>
    <w:p w14:paraId="3144B341" w14:textId="68BE2C2E" w:rsidR="427D1F28" w:rsidRPr="00B96C0C" w:rsidRDefault="427D1F28" w:rsidP="427D1F28">
      <w:pPr>
        <w:ind w:left="540"/>
        <w:rPr>
          <w:lang w:val="es-ES"/>
        </w:rPr>
      </w:pPr>
    </w:p>
    <w:p w14:paraId="7047FA0C" w14:textId="5D225F30" w:rsidR="59851B11" w:rsidRPr="00B96C0C" w:rsidRDefault="59851B11" w:rsidP="427D1F28">
      <w:pPr>
        <w:pStyle w:val="Prrafodelista"/>
        <w:numPr>
          <w:ilvl w:val="0"/>
          <w:numId w:val="7"/>
        </w:numPr>
        <w:rPr>
          <w:b/>
          <w:bCs/>
          <w:lang w:val="es-ES"/>
        </w:rPr>
      </w:pPr>
      <w:r w:rsidRPr="00B96C0C">
        <w:rPr>
          <w:b/>
          <w:bCs/>
          <w:lang w:val="es-ES"/>
        </w:rPr>
        <w:t>¿Cuándo estará disponible el plan de control de tráfico?</w:t>
      </w:r>
    </w:p>
    <w:p w14:paraId="50F0602E" w14:textId="2B7A5A18" w:rsidR="59851B11" w:rsidRPr="00B96C0C" w:rsidRDefault="59851B11" w:rsidP="427D1F28">
      <w:pPr>
        <w:pStyle w:val="Prrafodelista"/>
        <w:spacing w:line="259" w:lineRule="auto"/>
        <w:ind w:left="720"/>
        <w:rPr>
          <w:lang w:val="es-ES"/>
        </w:rPr>
      </w:pPr>
      <w:r w:rsidRPr="00B96C0C">
        <w:rPr>
          <w:lang w:val="es-ES"/>
        </w:rPr>
        <w:t>RTD está trabajando con la Ciudad y el Condado de Denver para crear un plan de control de tráfico. Se ha presentado un borrador del plan para su revisión y se espera recibir comentarios a finales de esta semana.</w:t>
      </w:r>
    </w:p>
    <w:p w14:paraId="375F41DD" w14:textId="7DAD740B" w:rsidR="427D1F28" w:rsidRPr="00B96C0C" w:rsidRDefault="427D1F28" w:rsidP="427D1F28">
      <w:pPr>
        <w:spacing w:line="259" w:lineRule="auto"/>
        <w:rPr>
          <w:lang w:val="es-ES"/>
        </w:rPr>
      </w:pPr>
    </w:p>
    <w:p w14:paraId="78FA85DF" w14:textId="387D4614" w:rsidR="73A7F295" w:rsidRPr="00B96C0C" w:rsidRDefault="73A7F295" w:rsidP="427D1F28">
      <w:pPr>
        <w:pStyle w:val="Prrafodelista"/>
        <w:numPr>
          <w:ilvl w:val="0"/>
          <w:numId w:val="7"/>
        </w:numPr>
        <w:spacing w:line="259" w:lineRule="auto"/>
        <w:rPr>
          <w:b/>
          <w:bCs/>
          <w:lang w:val="es-ES"/>
        </w:rPr>
      </w:pPr>
      <w:r w:rsidRPr="00B96C0C">
        <w:rPr>
          <w:b/>
          <w:bCs/>
          <w:lang w:val="es-ES"/>
        </w:rPr>
        <w:t>¿Existe una lista en la que debo estar para recibir información sobre los cierres lo antes posible?</w:t>
      </w:r>
    </w:p>
    <w:p w14:paraId="1C47A5D3" w14:textId="70F0761F" w:rsidR="73A7F295" w:rsidRPr="00B96C0C" w:rsidRDefault="73A7F295" w:rsidP="427D1F28">
      <w:pPr>
        <w:pStyle w:val="Prrafodelista"/>
        <w:spacing w:line="259" w:lineRule="auto"/>
        <w:ind w:left="720"/>
        <w:rPr>
          <w:lang w:val="es-ES"/>
        </w:rPr>
      </w:pPr>
      <w:r w:rsidRPr="00B96C0C">
        <w:rPr>
          <w:lang w:val="es-ES"/>
        </w:rPr>
        <w:t>RTD se ha comprometido a ofrecer actualizaciones más frecuentes a la comunidad. Al proporcionar una dirección de correo electrónico de contacto, se enviarán mensajes sobre alertas, cierres y cualquier otra información importante.</w:t>
      </w:r>
    </w:p>
    <w:p w14:paraId="3B42F177" w14:textId="11C8EC7C" w:rsidR="427D1F28" w:rsidRPr="00B96C0C" w:rsidRDefault="427D1F28" w:rsidP="427D1F28">
      <w:pPr>
        <w:pStyle w:val="Prrafodelista"/>
        <w:spacing w:line="259" w:lineRule="auto"/>
        <w:ind w:left="720"/>
        <w:rPr>
          <w:lang w:val="es-ES"/>
        </w:rPr>
      </w:pPr>
    </w:p>
    <w:p w14:paraId="00866E55" w14:textId="631CEDD3" w:rsidR="152AFE0B" w:rsidRPr="00B96C0C" w:rsidRDefault="152AFE0B" w:rsidP="427D1F28">
      <w:pPr>
        <w:pStyle w:val="Prrafodelista"/>
        <w:numPr>
          <w:ilvl w:val="0"/>
          <w:numId w:val="7"/>
        </w:numPr>
        <w:spacing w:line="259" w:lineRule="auto"/>
        <w:rPr>
          <w:b/>
          <w:bCs/>
          <w:lang w:val="es-ES"/>
        </w:rPr>
      </w:pPr>
      <w:r w:rsidRPr="00B96C0C">
        <w:rPr>
          <w:b/>
          <w:bCs/>
          <w:lang w:val="es-ES"/>
        </w:rPr>
        <w:t xml:space="preserve">¿Se espera que </w:t>
      </w:r>
      <w:proofErr w:type="spellStart"/>
      <w:r w:rsidRPr="00B96C0C">
        <w:rPr>
          <w:b/>
          <w:bCs/>
          <w:lang w:val="es-ES"/>
        </w:rPr>
        <w:t>Colfax</w:t>
      </w:r>
      <w:proofErr w:type="spellEnd"/>
      <w:r w:rsidRPr="00B96C0C">
        <w:rPr>
          <w:b/>
          <w:bCs/>
          <w:lang w:val="es-ES"/>
        </w:rPr>
        <w:t xml:space="preserve"> cierre?</w:t>
      </w:r>
    </w:p>
    <w:p w14:paraId="72456FE2" w14:textId="078BD27D" w:rsidR="152AFE0B" w:rsidRPr="00B96C0C" w:rsidRDefault="152AFE0B" w:rsidP="427D1F28">
      <w:pPr>
        <w:pStyle w:val="Prrafodelista"/>
        <w:spacing w:line="259" w:lineRule="auto"/>
        <w:ind w:left="720"/>
        <w:rPr>
          <w:lang w:val="es-ES"/>
        </w:rPr>
      </w:pPr>
      <w:r w:rsidRPr="00B96C0C">
        <w:rPr>
          <w:lang w:val="es-ES"/>
        </w:rPr>
        <w:t xml:space="preserve">No se espera que </w:t>
      </w:r>
      <w:proofErr w:type="spellStart"/>
      <w:r w:rsidRPr="00B96C0C">
        <w:rPr>
          <w:lang w:val="es-ES"/>
        </w:rPr>
        <w:t>Colfax</w:t>
      </w:r>
      <w:proofErr w:type="spellEnd"/>
      <w:r w:rsidRPr="00B96C0C">
        <w:rPr>
          <w:lang w:val="es-ES"/>
        </w:rPr>
        <w:t xml:space="preserve"> cierre durante esta etapa del proyecto.</w:t>
      </w:r>
    </w:p>
    <w:sectPr w:rsidR="152AFE0B" w:rsidRPr="00B96C0C" w:rsidSect="004850E2">
      <w:headerReference w:type="default" r:id="rId16"/>
      <w:footerReference w:type="default" r:id="rId17"/>
      <w:headerReference w:type="first" r:id="rId18"/>
      <w:footerReference w:type="first" r:id="rId19"/>
      <w:type w:val="continuous"/>
      <w:pgSz w:w="12240" w:h="15840"/>
      <w:pgMar w:top="619" w:right="720" w:bottom="274"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20125" w14:textId="77777777" w:rsidR="00544B6D" w:rsidRDefault="00544B6D" w:rsidP="00E611C1">
      <w:r>
        <w:separator/>
      </w:r>
    </w:p>
  </w:endnote>
  <w:endnote w:type="continuationSeparator" w:id="0">
    <w:p w14:paraId="57E1C2E4" w14:textId="77777777" w:rsidR="00544B6D" w:rsidRDefault="00544B6D" w:rsidP="00E61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20B0604020202020204"/>
    <w:charset w:val="00"/>
    <w:family w:val="auto"/>
    <w:notTrueType/>
    <w:pitch w:val="variable"/>
    <w:sig w:usb0="A00002EF" w:usb1="5000E0FB" w:usb2="00000000" w:usb3="00000000" w:csb0="0000019F" w:csb1="00000000"/>
  </w:font>
  <w:font w:name="Proxima Nova Semibold">
    <w:altName w:val="Tahoma"/>
    <w:panose1 w:val="020B0604020202020204"/>
    <w:charset w:val="00"/>
    <w:family w:val="auto"/>
    <w:notTrueType/>
    <w:pitch w:val="variable"/>
    <w:sig w:usb0="A00002EF" w:usb1="5000E0F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3DF4" w14:textId="77777777" w:rsidR="00575E27" w:rsidRDefault="00575E27" w:rsidP="00575E27">
    <w:pPr>
      <w:pStyle w:val="Piedepgina"/>
      <w:tabs>
        <w:tab w:val="clear" w:pos="9360"/>
        <w:tab w:val="right" w:pos="10800"/>
      </w:tabs>
      <w:ind w:right="360"/>
      <w:rPr>
        <w:sz w:val="18"/>
        <w:szCs w:val="18"/>
      </w:rPr>
    </w:pPr>
    <w:r>
      <w:rPr>
        <w:sz w:val="18"/>
        <w:szCs w:val="18"/>
      </w:rPr>
      <w:t>Distrito de Transporte Regional</w:t>
    </w:r>
  </w:p>
  <w:p w14:paraId="53ADB409" w14:textId="258465E3" w:rsidR="00575E27" w:rsidRPr="00575E27" w:rsidRDefault="00575E27" w:rsidP="00575E27">
    <w:pPr>
      <w:pStyle w:val="Piedepgina"/>
      <w:tabs>
        <w:tab w:val="clear" w:pos="9360"/>
        <w:tab w:val="right" w:pos="10710"/>
        <w:tab w:val="right" w:pos="10800"/>
      </w:tabs>
      <w:ind w:right="360"/>
      <w:rPr>
        <w:rFonts w:ascii="Proxima Nova" w:hAnsi="Proxima Nova" w:cstheme="minorBidi"/>
        <w:spacing w:val="-2"/>
        <w:sz w:val="18"/>
        <w:szCs w:val="18"/>
      </w:rPr>
    </w:pPr>
    <w:r>
      <w:rPr>
        <w:rFonts w:ascii="Proxima Nova Semibold" w:hAnsi="Proxima Nova Semibold" w:cs="Proxima Nova Semibold"/>
        <w:noProof/>
        <w:spacing w:val="1"/>
        <w:sz w:val="20"/>
        <w:szCs w:val="20"/>
      </w:rPr>
      <w:drawing>
        <wp:anchor distT="0" distB="0" distL="114300" distR="114300" simplePos="0" relativeHeight="251664384" behindDoc="1" locked="0" layoutInCell="1" allowOverlap="1" wp14:anchorId="76D2B3F9" wp14:editId="0C4F5CAF">
          <wp:simplePos x="0" y="0"/>
          <wp:positionH relativeFrom="column">
            <wp:posOffset>6857634</wp:posOffset>
          </wp:positionH>
          <wp:positionV relativeFrom="paragraph">
            <wp:posOffset>34290</wp:posOffset>
          </wp:positionV>
          <wp:extent cx="236220" cy="112395"/>
          <wp:effectExtent l="0" t="0" r="5080" b="1905"/>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6220" cy="112395"/>
                  </a:xfrm>
                  <a:prstGeom prst="rect">
                    <a:avLst/>
                  </a:prstGeom>
                </pic:spPr>
              </pic:pic>
            </a:graphicData>
          </a:graphic>
          <wp14:sizeRelH relativeFrom="page">
            <wp14:pctWidth>0</wp14:pctWidth>
          </wp14:sizeRelH>
          <wp14:sizeRelV relativeFrom="page">
            <wp14:pctHeight>0</wp14:pctHeight>
          </wp14:sizeRelV>
        </wp:anchor>
      </w:drawing>
    </w:r>
    <w:r w:rsidRPr="001D4A7B">
      <w:rPr>
        <w:sz w:val="18"/>
        <w:szCs w:val="18"/>
      </w:rPr>
      <w:t>1660 Blake Street, Denver, CO 80202</w:t>
    </w:r>
    <w:r>
      <w:rPr>
        <w:sz w:val="18"/>
        <w:szCs w:val="18"/>
      </w:rPr>
      <w:tab/>
    </w:r>
    <w:r>
      <w:rPr>
        <w:sz w:val="18"/>
        <w:szCs w:val="18"/>
      </w:rPr>
      <w:tab/>
      <w:t xml:space="preserve">                     </w:t>
    </w:r>
    <w:r w:rsidRPr="002A3A58">
      <w:rPr>
        <w:rStyle w:val="Address"/>
        <w:rFonts w:cs="Proxima Nova Semibold"/>
        <w:spacing w:val="1"/>
        <w:sz w:val="18"/>
        <w:szCs w:val="18"/>
      </w:rPr>
      <w:t>rtd-denver.com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B771" w14:textId="77777777" w:rsidR="00575E27" w:rsidRDefault="00575E27" w:rsidP="00575E27">
    <w:pPr>
      <w:pStyle w:val="Piedepgina"/>
      <w:tabs>
        <w:tab w:val="clear" w:pos="9360"/>
        <w:tab w:val="right" w:pos="10800"/>
      </w:tabs>
      <w:ind w:right="360"/>
      <w:rPr>
        <w:sz w:val="18"/>
        <w:szCs w:val="18"/>
      </w:rPr>
    </w:pPr>
    <w:r>
      <w:rPr>
        <w:sz w:val="18"/>
        <w:szCs w:val="18"/>
      </w:rPr>
      <w:t>Distrito de Transporte Regional</w:t>
    </w:r>
  </w:p>
  <w:p w14:paraId="48EF34E3" w14:textId="193A5A96" w:rsidR="00575E27" w:rsidRPr="00575E27" w:rsidRDefault="00575E27" w:rsidP="00575E27">
    <w:pPr>
      <w:pStyle w:val="Piedepgina"/>
      <w:tabs>
        <w:tab w:val="clear" w:pos="9360"/>
        <w:tab w:val="right" w:pos="10710"/>
        <w:tab w:val="right" w:pos="10800"/>
      </w:tabs>
      <w:ind w:right="360"/>
      <w:rPr>
        <w:rFonts w:ascii="Proxima Nova" w:hAnsi="Proxima Nova" w:cstheme="minorBidi"/>
        <w:spacing w:val="-2"/>
        <w:sz w:val="18"/>
        <w:szCs w:val="18"/>
      </w:rPr>
    </w:pPr>
    <w:r>
      <w:rPr>
        <w:rFonts w:ascii="Proxima Nova Semibold" w:hAnsi="Proxima Nova Semibold" w:cs="Proxima Nova Semibold"/>
        <w:noProof/>
        <w:spacing w:val="1"/>
        <w:sz w:val="20"/>
        <w:szCs w:val="20"/>
      </w:rPr>
      <w:drawing>
        <wp:anchor distT="0" distB="0" distL="114300" distR="114300" simplePos="0" relativeHeight="251662336" behindDoc="1" locked="0" layoutInCell="1" allowOverlap="1" wp14:anchorId="5D5CB7F8" wp14:editId="13931389">
          <wp:simplePos x="0" y="0"/>
          <wp:positionH relativeFrom="column">
            <wp:posOffset>6644640</wp:posOffset>
          </wp:positionH>
          <wp:positionV relativeFrom="paragraph">
            <wp:posOffset>26339</wp:posOffset>
          </wp:positionV>
          <wp:extent cx="269051" cy="128016"/>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69051" cy="128016"/>
                  </a:xfrm>
                  <a:prstGeom prst="rect">
                    <a:avLst/>
                  </a:prstGeom>
                </pic:spPr>
              </pic:pic>
            </a:graphicData>
          </a:graphic>
          <wp14:sizeRelH relativeFrom="page">
            <wp14:pctWidth>0</wp14:pctWidth>
          </wp14:sizeRelH>
          <wp14:sizeRelV relativeFrom="page">
            <wp14:pctHeight>0</wp14:pctHeight>
          </wp14:sizeRelV>
        </wp:anchor>
      </w:drawing>
    </w:r>
    <w:r w:rsidRPr="001D4A7B">
      <w:rPr>
        <w:sz w:val="18"/>
        <w:szCs w:val="18"/>
      </w:rPr>
      <w:t>1660 Blake Street, Denver, CO 80202</w:t>
    </w:r>
    <w:r>
      <w:rPr>
        <w:sz w:val="18"/>
        <w:szCs w:val="18"/>
      </w:rPr>
      <w:tab/>
    </w:r>
    <w:r w:rsidR="000832D4">
      <w:rPr>
        <w:sz w:val="18"/>
        <w:szCs w:val="18"/>
      </w:rPr>
      <w:t xml:space="preserve">                                                                                                               </w:t>
    </w:r>
    <w:r w:rsidRPr="002A3A58">
      <w:rPr>
        <w:rStyle w:val="Address"/>
        <w:rFonts w:cs="Proxima Nova Semibold"/>
        <w:spacing w:val="1"/>
        <w:sz w:val="18"/>
        <w:szCs w:val="18"/>
      </w:rPr>
      <w:t>rtd-denver.com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5C523" w14:textId="77777777" w:rsidR="00544B6D" w:rsidRDefault="00544B6D" w:rsidP="00E611C1">
      <w:r>
        <w:separator/>
      </w:r>
    </w:p>
  </w:footnote>
  <w:footnote w:type="continuationSeparator" w:id="0">
    <w:p w14:paraId="2C9D678E" w14:textId="77777777" w:rsidR="00544B6D" w:rsidRDefault="00544B6D" w:rsidP="00E61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7AEBA" w14:textId="27397682" w:rsidR="00575E27" w:rsidRDefault="00575E2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6BDC3" w14:textId="56A3EA16" w:rsidR="00E611C1" w:rsidRDefault="00E81ACC" w:rsidP="004850E2">
    <w:pPr>
      <w:pStyle w:val="Textoindependiente"/>
      <w:spacing w:before="100"/>
      <w:ind w:right="9200"/>
    </w:pPr>
    <w:r>
      <w:rPr>
        <w:noProof/>
      </w:rPr>
      <w:drawing>
        <wp:anchor distT="0" distB="0" distL="0" distR="0" simplePos="0" relativeHeight="251659264" behindDoc="0" locked="0" layoutInCell="1" allowOverlap="1" wp14:anchorId="5489C06E" wp14:editId="7410BAD2">
          <wp:simplePos x="0" y="0"/>
          <wp:positionH relativeFrom="page">
            <wp:posOffset>6685915</wp:posOffset>
          </wp:positionH>
          <wp:positionV relativeFrom="paragraph">
            <wp:posOffset>-112557</wp:posOffset>
          </wp:positionV>
          <wp:extent cx="629548" cy="640070"/>
          <wp:effectExtent l="0" t="0" r="5715" b="0"/>
          <wp:wrapNone/>
          <wp:docPr id="4" name="image1.jpe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a:extLst>
                      <a:ext uri="{C183D7F6-B498-43B3-948B-1728B52AA6E4}">
                        <adec:decorative xmlns:adec="http://schemas.microsoft.com/office/drawing/2017/decorative" val="1"/>
                      </a:ext>
                    </a:extLst>
                  </pic:cNvPr>
                  <pic:cNvPicPr/>
                </pic:nvPicPr>
                <pic:blipFill>
                  <a:blip r:embed="rId1" cstate="print"/>
                  <a:stretch>
                    <a:fillRect/>
                  </a:stretch>
                </pic:blipFill>
                <pic:spPr>
                  <a:xfrm>
                    <a:off x="0" y="0"/>
                    <a:ext cx="629548" cy="640070"/>
                  </a:xfrm>
                  <a:prstGeom prst="rect">
                    <a:avLst/>
                  </a:prstGeom>
                </pic:spPr>
              </pic:pic>
            </a:graphicData>
          </a:graphic>
        </wp:anchor>
      </w:drawing>
    </w:r>
    <w:r w:rsidR="00091178">
      <w:rPr>
        <w:noProof/>
      </w:rPr>
      <w:drawing>
        <wp:inline distT="0" distB="0" distL="0" distR="0" wp14:anchorId="69582E93" wp14:editId="76FF9C69">
          <wp:extent cx="1478942" cy="458471"/>
          <wp:effectExtent l="0" t="0" r="0" b="0"/>
          <wp:docPr id="692617570"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617570" name="Picture 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478942" cy="458471"/>
                  </a:xfrm>
                  <a:prstGeom prst="rect">
                    <a:avLst/>
                  </a:prstGeom>
                </pic:spPr>
              </pic:pic>
            </a:graphicData>
          </a:graphic>
        </wp:inline>
      </w:drawing>
    </w:r>
  </w:p>
  <w:p w14:paraId="6A4AD993" w14:textId="1E888A1F" w:rsidR="00E611C1" w:rsidRDefault="00E611C1" w:rsidP="00E611C1">
    <w:pPr>
      <w:pStyle w:val="Textoindependiente"/>
      <w:rPr>
        <w:sz w:val="5"/>
      </w:rPr>
    </w:pPr>
  </w:p>
  <w:p w14:paraId="1DB3F4D5" w14:textId="77777777" w:rsidR="00E611C1" w:rsidRDefault="00E611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9C9D9"/>
    <w:multiLevelType w:val="hybridMultilevel"/>
    <w:tmpl w:val="AABC648E"/>
    <w:lvl w:ilvl="0" w:tplc="038E9DB2">
      <w:start w:val="1"/>
      <w:numFmt w:val="bullet"/>
      <w:lvlText w:val=""/>
      <w:lvlJc w:val="left"/>
      <w:pPr>
        <w:ind w:left="720" w:hanging="360"/>
      </w:pPr>
      <w:rPr>
        <w:rFonts w:ascii="Symbol" w:hAnsi="Symbol" w:hint="default"/>
      </w:rPr>
    </w:lvl>
    <w:lvl w:ilvl="1" w:tplc="5F60773A">
      <w:start w:val="1"/>
      <w:numFmt w:val="bullet"/>
      <w:lvlText w:val="o"/>
      <w:lvlJc w:val="left"/>
      <w:pPr>
        <w:ind w:left="1440" w:hanging="360"/>
      </w:pPr>
      <w:rPr>
        <w:rFonts w:ascii="Courier New" w:hAnsi="Courier New" w:hint="default"/>
      </w:rPr>
    </w:lvl>
    <w:lvl w:ilvl="2" w:tplc="81C62F2E">
      <w:start w:val="1"/>
      <w:numFmt w:val="bullet"/>
      <w:lvlText w:val=""/>
      <w:lvlJc w:val="left"/>
      <w:pPr>
        <w:ind w:left="2160" w:hanging="360"/>
      </w:pPr>
      <w:rPr>
        <w:rFonts w:ascii="Wingdings" w:hAnsi="Wingdings" w:hint="default"/>
      </w:rPr>
    </w:lvl>
    <w:lvl w:ilvl="3" w:tplc="6DE43DB6">
      <w:start w:val="1"/>
      <w:numFmt w:val="bullet"/>
      <w:lvlText w:val=""/>
      <w:lvlJc w:val="left"/>
      <w:pPr>
        <w:ind w:left="2880" w:hanging="360"/>
      </w:pPr>
      <w:rPr>
        <w:rFonts w:ascii="Symbol" w:hAnsi="Symbol" w:hint="default"/>
      </w:rPr>
    </w:lvl>
    <w:lvl w:ilvl="4" w:tplc="EFF89886">
      <w:start w:val="1"/>
      <w:numFmt w:val="bullet"/>
      <w:lvlText w:val="o"/>
      <w:lvlJc w:val="left"/>
      <w:pPr>
        <w:ind w:left="3600" w:hanging="360"/>
      </w:pPr>
      <w:rPr>
        <w:rFonts w:ascii="Courier New" w:hAnsi="Courier New" w:hint="default"/>
      </w:rPr>
    </w:lvl>
    <w:lvl w:ilvl="5" w:tplc="E37467C2">
      <w:start w:val="1"/>
      <w:numFmt w:val="bullet"/>
      <w:lvlText w:val=""/>
      <w:lvlJc w:val="left"/>
      <w:pPr>
        <w:ind w:left="4320" w:hanging="360"/>
      </w:pPr>
      <w:rPr>
        <w:rFonts w:ascii="Wingdings" w:hAnsi="Wingdings" w:hint="default"/>
      </w:rPr>
    </w:lvl>
    <w:lvl w:ilvl="6" w:tplc="0C3A7A32">
      <w:start w:val="1"/>
      <w:numFmt w:val="bullet"/>
      <w:lvlText w:val=""/>
      <w:lvlJc w:val="left"/>
      <w:pPr>
        <w:ind w:left="5040" w:hanging="360"/>
      </w:pPr>
      <w:rPr>
        <w:rFonts w:ascii="Symbol" w:hAnsi="Symbol" w:hint="default"/>
      </w:rPr>
    </w:lvl>
    <w:lvl w:ilvl="7" w:tplc="5374FDDE">
      <w:start w:val="1"/>
      <w:numFmt w:val="bullet"/>
      <w:lvlText w:val="o"/>
      <w:lvlJc w:val="left"/>
      <w:pPr>
        <w:ind w:left="5760" w:hanging="360"/>
      </w:pPr>
      <w:rPr>
        <w:rFonts w:ascii="Courier New" w:hAnsi="Courier New" w:hint="default"/>
      </w:rPr>
    </w:lvl>
    <w:lvl w:ilvl="8" w:tplc="E00CB7DC">
      <w:start w:val="1"/>
      <w:numFmt w:val="bullet"/>
      <w:lvlText w:val=""/>
      <w:lvlJc w:val="left"/>
      <w:pPr>
        <w:ind w:left="6480" w:hanging="360"/>
      </w:pPr>
      <w:rPr>
        <w:rFonts w:ascii="Wingdings" w:hAnsi="Wingdings" w:hint="default"/>
      </w:rPr>
    </w:lvl>
  </w:abstractNum>
  <w:abstractNum w:abstractNumId="1" w15:restartNumberingAfterBreak="0">
    <w:nsid w:val="1B510D8A"/>
    <w:multiLevelType w:val="hybridMultilevel"/>
    <w:tmpl w:val="6FF47FBA"/>
    <w:lvl w:ilvl="0" w:tplc="9778734C">
      <w:start w:val="1"/>
      <w:numFmt w:val="bullet"/>
      <w:lvlText w:val=""/>
      <w:lvlJc w:val="left"/>
      <w:pPr>
        <w:ind w:left="720" w:hanging="360"/>
      </w:pPr>
      <w:rPr>
        <w:rFonts w:ascii="Symbol" w:hAnsi="Symbol" w:hint="default"/>
      </w:rPr>
    </w:lvl>
    <w:lvl w:ilvl="1" w:tplc="969C46EE">
      <w:start w:val="1"/>
      <w:numFmt w:val="bullet"/>
      <w:lvlText w:val="o"/>
      <w:lvlJc w:val="left"/>
      <w:pPr>
        <w:ind w:left="1440" w:hanging="360"/>
      </w:pPr>
      <w:rPr>
        <w:rFonts w:ascii="Courier New" w:hAnsi="Courier New" w:hint="default"/>
      </w:rPr>
    </w:lvl>
    <w:lvl w:ilvl="2" w:tplc="ABFC6EAA">
      <w:start w:val="1"/>
      <w:numFmt w:val="bullet"/>
      <w:lvlText w:val=""/>
      <w:lvlJc w:val="left"/>
      <w:pPr>
        <w:ind w:left="2160" w:hanging="360"/>
      </w:pPr>
      <w:rPr>
        <w:rFonts w:ascii="Wingdings" w:hAnsi="Wingdings" w:hint="default"/>
      </w:rPr>
    </w:lvl>
    <w:lvl w:ilvl="3" w:tplc="0D7EE9A8">
      <w:start w:val="1"/>
      <w:numFmt w:val="bullet"/>
      <w:lvlText w:val=""/>
      <w:lvlJc w:val="left"/>
      <w:pPr>
        <w:ind w:left="2880" w:hanging="360"/>
      </w:pPr>
      <w:rPr>
        <w:rFonts w:ascii="Symbol" w:hAnsi="Symbol" w:hint="default"/>
      </w:rPr>
    </w:lvl>
    <w:lvl w:ilvl="4" w:tplc="83107EE2">
      <w:start w:val="1"/>
      <w:numFmt w:val="bullet"/>
      <w:lvlText w:val="o"/>
      <w:lvlJc w:val="left"/>
      <w:pPr>
        <w:ind w:left="3600" w:hanging="360"/>
      </w:pPr>
      <w:rPr>
        <w:rFonts w:ascii="Courier New" w:hAnsi="Courier New" w:hint="default"/>
      </w:rPr>
    </w:lvl>
    <w:lvl w:ilvl="5" w:tplc="26643F60">
      <w:start w:val="1"/>
      <w:numFmt w:val="bullet"/>
      <w:lvlText w:val=""/>
      <w:lvlJc w:val="left"/>
      <w:pPr>
        <w:ind w:left="4320" w:hanging="360"/>
      </w:pPr>
      <w:rPr>
        <w:rFonts w:ascii="Wingdings" w:hAnsi="Wingdings" w:hint="default"/>
      </w:rPr>
    </w:lvl>
    <w:lvl w:ilvl="6" w:tplc="9BDA6DC8">
      <w:start w:val="1"/>
      <w:numFmt w:val="bullet"/>
      <w:lvlText w:val=""/>
      <w:lvlJc w:val="left"/>
      <w:pPr>
        <w:ind w:left="5040" w:hanging="360"/>
      </w:pPr>
      <w:rPr>
        <w:rFonts w:ascii="Symbol" w:hAnsi="Symbol" w:hint="default"/>
      </w:rPr>
    </w:lvl>
    <w:lvl w:ilvl="7" w:tplc="17D6B45A">
      <w:start w:val="1"/>
      <w:numFmt w:val="bullet"/>
      <w:lvlText w:val="o"/>
      <w:lvlJc w:val="left"/>
      <w:pPr>
        <w:ind w:left="5760" w:hanging="360"/>
      </w:pPr>
      <w:rPr>
        <w:rFonts w:ascii="Courier New" w:hAnsi="Courier New" w:hint="default"/>
      </w:rPr>
    </w:lvl>
    <w:lvl w:ilvl="8" w:tplc="81948DFA">
      <w:start w:val="1"/>
      <w:numFmt w:val="bullet"/>
      <w:lvlText w:val=""/>
      <w:lvlJc w:val="left"/>
      <w:pPr>
        <w:ind w:left="6480" w:hanging="360"/>
      </w:pPr>
      <w:rPr>
        <w:rFonts w:ascii="Wingdings" w:hAnsi="Wingdings" w:hint="default"/>
      </w:rPr>
    </w:lvl>
  </w:abstractNum>
  <w:abstractNum w:abstractNumId="2" w15:restartNumberingAfterBreak="0">
    <w:nsid w:val="46B5AB45"/>
    <w:multiLevelType w:val="hybridMultilevel"/>
    <w:tmpl w:val="BC42CE84"/>
    <w:lvl w:ilvl="0" w:tplc="351828B6">
      <w:start w:val="1"/>
      <w:numFmt w:val="bullet"/>
      <w:lvlText w:val=""/>
      <w:lvlJc w:val="left"/>
      <w:pPr>
        <w:ind w:left="720" w:hanging="360"/>
      </w:pPr>
      <w:rPr>
        <w:rFonts w:ascii="Symbol" w:hAnsi="Symbol" w:hint="default"/>
      </w:rPr>
    </w:lvl>
    <w:lvl w:ilvl="1" w:tplc="57D852E6">
      <w:start w:val="1"/>
      <w:numFmt w:val="bullet"/>
      <w:lvlText w:val="o"/>
      <w:lvlJc w:val="left"/>
      <w:pPr>
        <w:ind w:left="1440" w:hanging="360"/>
      </w:pPr>
      <w:rPr>
        <w:rFonts w:ascii="Courier New" w:hAnsi="Courier New" w:hint="default"/>
      </w:rPr>
    </w:lvl>
    <w:lvl w:ilvl="2" w:tplc="CF0C9138">
      <w:start w:val="1"/>
      <w:numFmt w:val="bullet"/>
      <w:lvlText w:val=""/>
      <w:lvlJc w:val="left"/>
      <w:pPr>
        <w:ind w:left="2160" w:hanging="360"/>
      </w:pPr>
      <w:rPr>
        <w:rFonts w:ascii="Wingdings" w:hAnsi="Wingdings" w:hint="default"/>
      </w:rPr>
    </w:lvl>
    <w:lvl w:ilvl="3" w:tplc="7C623372">
      <w:start w:val="1"/>
      <w:numFmt w:val="bullet"/>
      <w:lvlText w:val=""/>
      <w:lvlJc w:val="left"/>
      <w:pPr>
        <w:ind w:left="2880" w:hanging="360"/>
      </w:pPr>
      <w:rPr>
        <w:rFonts w:ascii="Symbol" w:hAnsi="Symbol" w:hint="default"/>
      </w:rPr>
    </w:lvl>
    <w:lvl w:ilvl="4" w:tplc="058292D4">
      <w:start w:val="1"/>
      <w:numFmt w:val="bullet"/>
      <w:lvlText w:val="o"/>
      <w:lvlJc w:val="left"/>
      <w:pPr>
        <w:ind w:left="3600" w:hanging="360"/>
      </w:pPr>
      <w:rPr>
        <w:rFonts w:ascii="Courier New" w:hAnsi="Courier New" w:hint="default"/>
      </w:rPr>
    </w:lvl>
    <w:lvl w:ilvl="5" w:tplc="687A85C0">
      <w:start w:val="1"/>
      <w:numFmt w:val="bullet"/>
      <w:lvlText w:val=""/>
      <w:lvlJc w:val="left"/>
      <w:pPr>
        <w:ind w:left="4320" w:hanging="360"/>
      </w:pPr>
      <w:rPr>
        <w:rFonts w:ascii="Wingdings" w:hAnsi="Wingdings" w:hint="default"/>
      </w:rPr>
    </w:lvl>
    <w:lvl w:ilvl="6" w:tplc="BBAC5160">
      <w:start w:val="1"/>
      <w:numFmt w:val="bullet"/>
      <w:lvlText w:val=""/>
      <w:lvlJc w:val="left"/>
      <w:pPr>
        <w:ind w:left="5040" w:hanging="360"/>
      </w:pPr>
      <w:rPr>
        <w:rFonts w:ascii="Symbol" w:hAnsi="Symbol" w:hint="default"/>
      </w:rPr>
    </w:lvl>
    <w:lvl w:ilvl="7" w:tplc="1F40576A">
      <w:start w:val="1"/>
      <w:numFmt w:val="bullet"/>
      <w:lvlText w:val="o"/>
      <w:lvlJc w:val="left"/>
      <w:pPr>
        <w:ind w:left="5760" w:hanging="360"/>
      </w:pPr>
      <w:rPr>
        <w:rFonts w:ascii="Courier New" w:hAnsi="Courier New" w:hint="default"/>
      </w:rPr>
    </w:lvl>
    <w:lvl w:ilvl="8" w:tplc="D3C817CA">
      <w:start w:val="1"/>
      <w:numFmt w:val="bullet"/>
      <w:lvlText w:val=""/>
      <w:lvlJc w:val="left"/>
      <w:pPr>
        <w:ind w:left="6480" w:hanging="360"/>
      </w:pPr>
      <w:rPr>
        <w:rFonts w:ascii="Wingdings" w:hAnsi="Wingdings" w:hint="default"/>
      </w:rPr>
    </w:lvl>
  </w:abstractNum>
  <w:abstractNum w:abstractNumId="3" w15:restartNumberingAfterBreak="0">
    <w:nsid w:val="5BD06D5F"/>
    <w:multiLevelType w:val="hybridMultilevel"/>
    <w:tmpl w:val="C616ACAE"/>
    <w:lvl w:ilvl="0" w:tplc="3FA27478">
      <w:start w:val="1"/>
      <w:numFmt w:val="bullet"/>
      <w:lvlText w:val=""/>
      <w:lvlJc w:val="left"/>
      <w:pPr>
        <w:ind w:left="720" w:hanging="360"/>
      </w:pPr>
      <w:rPr>
        <w:rFonts w:ascii="Symbol" w:hAnsi="Symbol" w:hint="default"/>
      </w:rPr>
    </w:lvl>
    <w:lvl w:ilvl="1" w:tplc="BE9CEC7A">
      <w:start w:val="1"/>
      <w:numFmt w:val="bullet"/>
      <w:lvlText w:val="o"/>
      <w:lvlJc w:val="left"/>
      <w:pPr>
        <w:ind w:left="1440" w:hanging="360"/>
      </w:pPr>
      <w:rPr>
        <w:rFonts w:ascii="Courier New" w:hAnsi="Courier New" w:hint="default"/>
      </w:rPr>
    </w:lvl>
    <w:lvl w:ilvl="2" w:tplc="9E709EFE">
      <w:start w:val="1"/>
      <w:numFmt w:val="bullet"/>
      <w:lvlText w:val=""/>
      <w:lvlJc w:val="left"/>
      <w:pPr>
        <w:ind w:left="2160" w:hanging="360"/>
      </w:pPr>
      <w:rPr>
        <w:rFonts w:ascii="Wingdings" w:hAnsi="Wingdings" w:hint="default"/>
      </w:rPr>
    </w:lvl>
    <w:lvl w:ilvl="3" w:tplc="E4EA7550">
      <w:start w:val="1"/>
      <w:numFmt w:val="bullet"/>
      <w:lvlText w:val=""/>
      <w:lvlJc w:val="left"/>
      <w:pPr>
        <w:ind w:left="2880" w:hanging="360"/>
      </w:pPr>
      <w:rPr>
        <w:rFonts w:ascii="Symbol" w:hAnsi="Symbol" w:hint="default"/>
      </w:rPr>
    </w:lvl>
    <w:lvl w:ilvl="4" w:tplc="E85EFB90">
      <w:start w:val="1"/>
      <w:numFmt w:val="bullet"/>
      <w:lvlText w:val="o"/>
      <w:lvlJc w:val="left"/>
      <w:pPr>
        <w:ind w:left="3600" w:hanging="360"/>
      </w:pPr>
      <w:rPr>
        <w:rFonts w:ascii="Courier New" w:hAnsi="Courier New" w:hint="default"/>
      </w:rPr>
    </w:lvl>
    <w:lvl w:ilvl="5" w:tplc="8E166B0C">
      <w:start w:val="1"/>
      <w:numFmt w:val="bullet"/>
      <w:lvlText w:val=""/>
      <w:lvlJc w:val="left"/>
      <w:pPr>
        <w:ind w:left="4320" w:hanging="360"/>
      </w:pPr>
      <w:rPr>
        <w:rFonts w:ascii="Wingdings" w:hAnsi="Wingdings" w:hint="default"/>
      </w:rPr>
    </w:lvl>
    <w:lvl w:ilvl="6" w:tplc="0C20AD1C">
      <w:start w:val="1"/>
      <w:numFmt w:val="bullet"/>
      <w:lvlText w:val=""/>
      <w:lvlJc w:val="left"/>
      <w:pPr>
        <w:ind w:left="5040" w:hanging="360"/>
      </w:pPr>
      <w:rPr>
        <w:rFonts w:ascii="Symbol" w:hAnsi="Symbol" w:hint="default"/>
      </w:rPr>
    </w:lvl>
    <w:lvl w:ilvl="7" w:tplc="7E0054F6">
      <w:start w:val="1"/>
      <w:numFmt w:val="bullet"/>
      <w:lvlText w:val="o"/>
      <w:lvlJc w:val="left"/>
      <w:pPr>
        <w:ind w:left="5760" w:hanging="360"/>
      </w:pPr>
      <w:rPr>
        <w:rFonts w:ascii="Courier New" w:hAnsi="Courier New" w:hint="default"/>
      </w:rPr>
    </w:lvl>
    <w:lvl w:ilvl="8" w:tplc="D6EEFBBA">
      <w:start w:val="1"/>
      <w:numFmt w:val="bullet"/>
      <w:lvlText w:val=""/>
      <w:lvlJc w:val="left"/>
      <w:pPr>
        <w:ind w:left="6480" w:hanging="360"/>
      </w:pPr>
      <w:rPr>
        <w:rFonts w:ascii="Wingdings" w:hAnsi="Wingdings" w:hint="default"/>
      </w:rPr>
    </w:lvl>
  </w:abstractNum>
  <w:abstractNum w:abstractNumId="4" w15:restartNumberingAfterBreak="0">
    <w:nsid w:val="5F9E4AAC"/>
    <w:multiLevelType w:val="hybridMultilevel"/>
    <w:tmpl w:val="2D2C423E"/>
    <w:lvl w:ilvl="0" w:tplc="CC1CD846">
      <w:start w:val="1"/>
      <w:numFmt w:val="bullet"/>
      <w:lvlText w:val=""/>
      <w:lvlJc w:val="left"/>
      <w:pPr>
        <w:ind w:left="720" w:hanging="360"/>
      </w:pPr>
      <w:rPr>
        <w:rFonts w:ascii="Symbol" w:hAnsi="Symbol" w:hint="default"/>
      </w:rPr>
    </w:lvl>
    <w:lvl w:ilvl="1" w:tplc="A5A8CE06">
      <w:start w:val="1"/>
      <w:numFmt w:val="bullet"/>
      <w:lvlText w:val="o"/>
      <w:lvlJc w:val="left"/>
      <w:pPr>
        <w:ind w:left="1440" w:hanging="360"/>
      </w:pPr>
      <w:rPr>
        <w:rFonts w:ascii="Courier New" w:hAnsi="Courier New" w:hint="default"/>
      </w:rPr>
    </w:lvl>
    <w:lvl w:ilvl="2" w:tplc="34700126">
      <w:start w:val="1"/>
      <w:numFmt w:val="bullet"/>
      <w:lvlText w:val=""/>
      <w:lvlJc w:val="left"/>
      <w:pPr>
        <w:ind w:left="2160" w:hanging="360"/>
      </w:pPr>
      <w:rPr>
        <w:rFonts w:ascii="Wingdings" w:hAnsi="Wingdings" w:hint="default"/>
      </w:rPr>
    </w:lvl>
    <w:lvl w:ilvl="3" w:tplc="4AC624EC">
      <w:start w:val="1"/>
      <w:numFmt w:val="bullet"/>
      <w:lvlText w:val=""/>
      <w:lvlJc w:val="left"/>
      <w:pPr>
        <w:ind w:left="2880" w:hanging="360"/>
      </w:pPr>
      <w:rPr>
        <w:rFonts w:ascii="Symbol" w:hAnsi="Symbol" w:hint="default"/>
      </w:rPr>
    </w:lvl>
    <w:lvl w:ilvl="4" w:tplc="E7F2BEE6">
      <w:start w:val="1"/>
      <w:numFmt w:val="bullet"/>
      <w:lvlText w:val="o"/>
      <w:lvlJc w:val="left"/>
      <w:pPr>
        <w:ind w:left="3600" w:hanging="360"/>
      </w:pPr>
      <w:rPr>
        <w:rFonts w:ascii="Courier New" w:hAnsi="Courier New" w:hint="default"/>
      </w:rPr>
    </w:lvl>
    <w:lvl w:ilvl="5" w:tplc="EE04A844">
      <w:start w:val="1"/>
      <w:numFmt w:val="bullet"/>
      <w:lvlText w:val=""/>
      <w:lvlJc w:val="left"/>
      <w:pPr>
        <w:ind w:left="4320" w:hanging="360"/>
      </w:pPr>
      <w:rPr>
        <w:rFonts w:ascii="Wingdings" w:hAnsi="Wingdings" w:hint="default"/>
      </w:rPr>
    </w:lvl>
    <w:lvl w:ilvl="6" w:tplc="DE98F1BC">
      <w:start w:val="1"/>
      <w:numFmt w:val="bullet"/>
      <w:lvlText w:val=""/>
      <w:lvlJc w:val="left"/>
      <w:pPr>
        <w:ind w:left="5040" w:hanging="360"/>
      </w:pPr>
      <w:rPr>
        <w:rFonts w:ascii="Symbol" w:hAnsi="Symbol" w:hint="default"/>
      </w:rPr>
    </w:lvl>
    <w:lvl w:ilvl="7" w:tplc="68C0F90E">
      <w:start w:val="1"/>
      <w:numFmt w:val="bullet"/>
      <w:lvlText w:val="o"/>
      <w:lvlJc w:val="left"/>
      <w:pPr>
        <w:ind w:left="5760" w:hanging="360"/>
      </w:pPr>
      <w:rPr>
        <w:rFonts w:ascii="Courier New" w:hAnsi="Courier New" w:hint="default"/>
      </w:rPr>
    </w:lvl>
    <w:lvl w:ilvl="8" w:tplc="1348250C">
      <w:start w:val="1"/>
      <w:numFmt w:val="bullet"/>
      <w:lvlText w:val=""/>
      <w:lvlJc w:val="left"/>
      <w:pPr>
        <w:ind w:left="6480" w:hanging="360"/>
      </w:pPr>
      <w:rPr>
        <w:rFonts w:ascii="Wingdings" w:hAnsi="Wingdings" w:hint="default"/>
      </w:rPr>
    </w:lvl>
  </w:abstractNum>
  <w:abstractNum w:abstractNumId="5" w15:restartNumberingAfterBreak="0">
    <w:nsid w:val="6373B127"/>
    <w:multiLevelType w:val="hybridMultilevel"/>
    <w:tmpl w:val="840C216C"/>
    <w:lvl w:ilvl="0" w:tplc="7FDEE6A4">
      <w:start w:val="1"/>
      <w:numFmt w:val="bullet"/>
      <w:lvlText w:val=""/>
      <w:lvlJc w:val="left"/>
      <w:pPr>
        <w:ind w:left="720" w:hanging="360"/>
      </w:pPr>
      <w:rPr>
        <w:rFonts w:ascii="Symbol" w:hAnsi="Symbol" w:hint="default"/>
      </w:rPr>
    </w:lvl>
    <w:lvl w:ilvl="1" w:tplc="D154206A">
      <w:start w:val="1"/>
      <w:numFmt w:val="bullet"/>
      <w:lvlText w:val="o"/>
      <w:lvlJc w:val="left"/>
      <w:pPr>
        <w:ind w:left="1440" w:hanging="360"/>
      </w:pPr>
      <w:rPr>
        <w:rFonts w:ascii="Courier New" w:hAnsi="Courier New" w:hint="default"/>
      </w:rPr>
    </w:lvl>
    <w:lvl w:ilvl="2" w:tplc="DB587656">
      <w:start w:val="1"/>
      <w:numFmt w:val="bullet"/>
      <w:lvlText w:val=""/>
      <w:lvlJc w:val="left"/>
      <w:pPr>
        <w:ind w:left="2160" w:hanging="360"/>
      </w:pPr>
      <w:rPr>
        <w:rFonts w:ascii="Wingdings" w:hAnsi="Wingdings" w:hint="default"/>
      </w:rPr>
    </w:lvl>
    <w:lvl w:ilvl="3" w:tplc="484279A6">
      <w:start w:val="1"/>
      <w:numFmt w:val="bullet"/>
      <w:lvlText w:val=""/>
      <w:lvlJc w:val="left"/>
      <w:pPr>
        <w:ind w:left="2880" w:hanging="360"/>
      </w:pPr>
      <w:rPr>
        <w:rFonts w:ascii="Symbol" w:hAnsi="Symbol" w:hint="default"/>
      </w:rPr>
    </w:lvl>
    <w:lvl w:ilvl="4" w:tplc="5686EBFE">
      <w:start w:val="1"/>
      <w:numFmt w:val="bullet"/>
      <w:lvlText w:val="o"/>
      <w:lvlJc w:val="left"/>
      <w:pPr>
        <w:ind w:left="3600" w:hanging="360"/>
      </w:pPr>
      <w:rPr>
        <w:rFonts w:ascii="Courier New" w:hAnsi="Courier New" w:hint="default"/>
      </w:rPr>
    </w:lvl>
    <w:lvl w:ilvl="5" w:tplc="138A0C12">
      <w:start w:val="1"/>
      <w:numFmt w:val="bullet"/>
      <w:lvlText w:val=""/>
      <w:lvlJc w:val="left"/>
      <w:pPr>
        <w:ind w:left="4320" w:hanging="360"/>
      </w:pPr>
      <w:rPr>
        <w:rFonts w:ascii="Wingdings" w:hAnsi="Wingdings" w:hint="default"/>
      </w:rPr>
    </w:lvl>
    <w:lvl w:ilvl="6" w:tplc="4FBC681A">
      <w:start w:val="1"/>
      <w:numFmt w:val="bullet"/>
      <w:lvlText w:val=""/>
      <w:lvlJc w:val="left"/>
      <w:pPr>
        <w:ind w:left="5040" w:hanging="360"/>
      </w:pPr>
      <w:rPr>
        <w:rFonts w:ascii="Symbol" w:hAnsi="Symbol" w:hint="default"/>
      </w:rPr>
    </w:lvl>
    <w:lvl w:ilvl="7" w:tplc="40AEB9BE">
      <w:start w:val="1"/>
      <w:numFmt w:val="bullet"/>
      <w:lvlText w:val="o"/>
      <w:lvlJc w:val="left"/>
      <w:pPr>
        <w:ind w:left="5760" w:hanging="360"/>
      </w:pPr>
      <w:rPr>
        <w:rFonts w:ascii="Courier New" w:hAnsi="Courier New" w:hint="default"/>
      </w:rPr>
    </w:lvl>
    <w:lvl w:ilvl="8" w:tplc="354E54D4">
      <w:start w:val="1"/>
      <w:numFmt w:val="bullet"/>
      <w:lvlText w:val=""/>
      <w:lvlJc w:val="left"/>
      <w:pPr>
        <w:ind w:left="6480" w:hanging="360"/>
      </w:pPr>
      <w:rPr>
        <w:rFonts w:ascii="Wingdings" w:hAnsi="Wingdings" w:hint="default"/>
      </w:rPr>
    </w:lvl>
  </w:abstractNum>
  <w:abstractNum w:abstractNumId="6" w15:restartNumberingAfterBreak="0">
    <w:nsid w:val="677F7E81"/>
    <w:multiLevelType w:val="hybridMultilevel"/>
    <w:tmpl w:val="2A904C5A"/>
    <w:lvl w:ilvl="0" w:tplc="72BAE9D4">
      <w:start w:val="1"/>
      <w:numFmt w:val="bullet"/>
      <w:lvlText w:val=""/>
      <w:lvlJc w:val="left"/>
      <w:pPr>
        <w:ind w:left="900" w:hanging="360"/>
      </w:pPr>
      <w:rPr>
        <w:rFonts w:ascii="Symbol" w:hAnsi="Symbol" w:hint="default"/>
      </w:rPr>
    </w:lvl>
    <w:lvl w:ilvl="1" w:tplc="1C928568">
      <w:start w:val="1"/>
      <w:numFmt w:val="bullet"/>
      <w:lvlText w:val="o"/>
      <w:lvlJc w:val="left"/>
      <w:pPr>
        <w:ind w:left="1620" w:hanging="360"/>
      </w:pPr>
      <w:rPr>
        <w:rFonts w:ascii="Courier New" w:hAnsi="Courier New" w:hint="default"/>
      </w:rPr>
    </w:lvl>
    <w:lvl w:ilvl="2" w:tplc="6AE8A014">
      <w:start w:val="1"/>
      <w:numFmt w:val="bullet"/>
      <w:lvlText w:val=""/>
      <w:lvlJc w:val="left"/>
      <w:pPr>
        <w:ind w:left="2340" w:hanging="360"/>
      </w:pPr>
      <w:rPr>
        <w:rFonts w:ascii="Wingdings" w:hAnsi="Wingdings" w:hint="default"/>
      </w:rPr>
    </w:lvl>
    <w:lvl w:ilvl="3" w:tplc="C24447A4">
      <w:start w:val="1"/>
      <w:numFmt w:val="bullet"/>
      <w:lvlText w:val=""/>
      <w:lvlJc w:val="left"/>
      <w:pPr>
        <w:ind w:left="3060" w:hanging="360"/>
      </w:pPr>
      <w:rPr>
        <w:rFonts w:ascii="Symbol" w:hAnsi="Symbol" w:hint="default"/>
      </w:rPr>
    </w:lvl>
    <w:lvl w:ilvl="4" w:tplc="BD029978">
      <w:start w:val="1"/>
      <w:numFmt w:val="bullet"/>
      <w:lvlText w:val="o"/>
      <w:lvlJc w:val="left"/>
      <w:pPr>
        <w:ind w:left="3780" w:hanging="360"/>
      </w:pPr>
      <w:rPr>
        <w:rFonts w:ascii="Courier New" w:hAnsi="Courier New" w:hint="default"/>
      </w:rPr>
    </w:lvl>
    <w:lvl w:ilvl="5" w:tplc="217E4ABA">
      <w:start w:val="1"/>
      <w:numFmt w:val="bullet"/>
      <w:lvlText w:val=""/>
      <w:lvlJc w:val="left"/>
      <w:pPr>
        <w:ind w:left="4500" w:hanging="360"/>
      </w:pPr>
      <w:rPr>
        <w:rFonts w:ascii="Wingdings" w:hAnsi="Wingdings" w:hint="default"/>
      </w:rPr>
    </w:lvl>
    <w:lvl w:ilvl="6" w:tplc="583EAAD8">
      <w:start w:val="1"/>
      <w:numFmt w:val="bullet"/>
      <w:lvlText w:val=""/>
      <w:lvlJc w:val="left"/>
      <w:pPr>
        <w:ind w:left="5220" w:hanging="360"/>
      </w:pPr>
      <w:rPr>
        <w:rFonts w:ascii="Symbol" w:hAnsi="Symbol" w:hint="default"/>
      </w:rPr>
    </w:lvl>
    <w:lvl w:ilvl="7" w:tplc="CFC68360">
      <w:start w:val="1"/>
      <w:numFmt w:val="bullet"/>
      <w:lvlText w:val="o"/>
      <w:lvlJc w:val="left"/>
      <w:pPr>
        <w:ind w:left="5940" w:hanging="360"/>
      </w:pPr>
      <w:rPr>
        <w:rFonts w:ascii="Courier New" w:hAnsi="Courier New" w:hint="default"/>
      </w:rPr>
    </w:lvl>
    <w:lvl w:ilvl="8" w:tplc="761C98EA">
      <w:start w:val="1"/>
      <w:numFmt w:val="bullet"/>
      <w:lvlText w:val=""/>
      <w:lvlJc w:val="left"/>
      <w:pPr>
        <w:ind w:left="6660" w:hanging="360"/>
      </w:pPr>
      <w:rPr>
        <w:rFonts w:ascii="Wingdings" w:hAnsi="Wingdings" w:hint="default"/>
      </w:rPr>
    </w:lvl>
  </w:abstractNum>
  <w:num w:numId="1" w16cid:durableId="397291235">
    <w:abstractNumId w:val="4"/>
  </w:num>
  <w:num w:numId="2" w16cid:durableId="1918439080">
    <w:abstractNumId w:val="1"/>
  </w:num>
  <w:num w:numId="3" w16cid:durableId="899707601">
    <w:abstractNumId w:val="2"/>
  </w:num>
  <w:num w:numId="4" w16cid:durableId="1481851124">
    <w:abstractNumId w:val="0"/>
  </w:num>
  <w:num w:numId="5" w16cid:durableId="919674814">
    <w:abstractNumId w:val="6"/>
  </w:num>
  <w:num w:numId="6" w16cid:durableId="102504734">
    <w:abstractNumId w:val="5"/>
  </w:num>
  <w:num w:numId="7" w16cid:durableId="1717098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na Jaquez">
    <w15:presenceInfo w15:providerId="AD" w15:userId="S::tina.jaquez@rtd-denver.com::13d6459f-d569-48e0-90fd-90016958db19"/>
  </w15:person>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doNotDisplayPageBoundaries/>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5BD"/>
    <w:rsid w:val="00055B36"/>
    <w:rsid w:val="000832D4"/>
    <w:rsid w:val="000845FE"/>
    <w:rsid w:val="00091178"/>
    <w:rsid w:val="00097E3C"/>
    <w:rsid w:val="00141A6E"/>
    <w:rsid w:val="00146671"/>
    <w:rsid w:val="001978E7"/>
    <w:rsid w:val="001D7E67"/>
    <w:rsid w:val="00255580"/>
    <w:rsid w:val="002A45C0"/>
    <w:rsid w:val="002B0314"/>
    <w:rsid w:val="002C322F"/>
    <w:rsid w:val="002D2EE4"/>
    <w:rsid w:val="003758C3"/>
    <w:rsid w:val="003B731A"/>
    <w:rsid w:val="003D7186"/>
    <w:rsid w:val="00466EB2"/>
    <w:rsid w:val="004850E2"/>
    <w:rsid w:val="00544B6D"/>
    <w:rsid w:val="00562639"/>
    <w:rsid w:val="005643AA"/>
    <w:rsid w:val="00575E27"/>
    <w:rsid w:val="00690B8E"/>
    <w:rsid w:val="006E5806"/>
    <w:rsid w:val="007717A2"/>
    <w:rsid w:val="008D4266"/>
    <w:rsid w:val="00911D19"/>
    <w:rsid w:val="00936A27"/>
    <w:rsid w:val="009430CA"/>
    <w:rsid w:val="009618D5"/>
    <w:rsid w:val="009D503B"/>
    <w:rsid w:val="00A07935"/>
    <w:rsid w:val="00AB264B"/>
    <w:rsid w:val="00B05430"/>
    <w:rsid w:val="00B96C0C"/>
    <w:rsid w:val="00C85C6E"/>
    <w:rsid w:val="00D23B20"/>
    <w:rsid w:val="00D545BD"/>
    <w:rsid w:val="00DE1EA2"/>
    <w:rsid w:val="00E611C1"/>
    <w:rsid w:val="00E73A49"/>
    <w:rsid w:val="00E81ACC"/>
    <w:rsid w:val="00EA39E2"/>
    <w:rsid w:val="00EB4C61"/>
    <w:rsid w:val="00ED5122"/>
    <w:rsid w:val="00F62974"/>
    <w:rsid w:val="01095878"/>
    <w:rsid w:val="01AAD82C"/>
    <w:rsid w:val="027717E0"/>
    <w:rsid w:val="0356272C"/>
    <w:rsid w:val="04A16AFE"/>
    <w:rsid w:val="050D848B"/>
    <w:rsid w:val="053BA103"/>
    <w:rsid w:val="06096B10"/>
    <w:rsid w:val="063A4E54"/>
    <w:rsid w:val="065A9382"/>
    <w:rsid w:val="07DB65DB"/>
    <w:rsid w:val="082D1771"/>
    <w:rsid w:val="082E83A1"/>
    <w:rsid w:val="08D97E8C"/>
    <w:rsid w:val="0A30542B"/>
    <w:rsid w:val="0AC1C211"/>
    <w:rsid w:val="0B651A29"/>
    <w:rsid w:val="0B94F515"/>
    <w:rsid w:val="0BECAA4C"/>
    <w:rsid w:val="0D1D212F"/>
    <w:rsid w:val="0E4B9F46"/>
    <w:rsid w:val="0F5F6C02"/>
    <w:rsid w:val="106C2500"/>
    <w:rsid w:val="14444D52"/>
    <w:rsid w:val="152AFE0B"/>
    <w:rsid w:val="15410F3D"/>
    <w:rsid w:val="15BFF448"/>
    <w:rsid w:val="16ED80A4"/>
    <w:rsid w:val="17442CB2"/>
    <w:rsid w:val="179BD6CC"/>
    <w:rsid w:val="18030F2A"/>
    <w:rsid w:val="18A416DB"/>
    <w:rsid w:val="18EE7723"/>
    <w:rsid w:val="19FF1984"/>
    <w:rsid w:val="1A9EF202"/>
    <w:rsid w:val="1B780108"/>
    <w:rsid w:val="1C50BFB5"/>
    <w:rsid w:val="1CB9945C"/>
    <w:rsid w:val="1F5EE955"/>
    <w:rsid w:val="203D392F"/>
    <w:rsid w:val="220ED3B9"/>
    <w:rsid w:val="23A9B936"/>
    <w:rsid w:val="23C290D6"/>
    <w:rsid w:val="2429A2D5"/>
    <w:rsid w:val="258935DA"/>
    <w:rsid w:val="25E72735"/>
    <w:rsid w:val="25F526F5"/>
    <w:rsid w:val="275913FF"/>
    <w:rsid w:val="275E03E9"/>
    <w:rsid w:val="283CAECD"/>
    <w:rsid w:val="28DE1360"/>
    <w:rsid w:val="2A0C9036"/>
    <w:rsid w:val="2A636AA9"/>
    <w:rsid w:val="2BA13B9D"/>
    <w:rsid w:val="2C1171E3"/>
    <w:rsid w:val="2CCD5D31"/>
    <w:rsid w:val="2CF12B4F"/>
    <w:rsid w:val="2D23E5D7"/>
    <w:rsid w:val="2E075C31"/>
    <w:rsid w:val="2E4AFA3B"/>
    <w:rsid w:val="2E4F63AC"/>
    <w:rsid w:val="2F0BDB90"/>
    <w:rsid w:val="2F3416D3"/>
    <w:rsid w:val="2FAEDD38"/>
    <w:rsid w:val="31C9FD96"/>
    <w:rsid w:val="327ED415"/>
    <w:rsid w:val="32889847"/>
    <w:rsid w:val="33093419"/>
    <w:rsid w:val="33A05FDA"/>
    <w:rsid w:val="33DB6A3A"/>
    <w:rsid w:val="3538C62A"/>
    <w:rsid w:val="3B6524BA"/>
    <w:rsid w:val="3C3B36FB"/>
    <w:rsid w:val="3C4810D6"/>
    <w:rsid w:val="3CEB8791"/>
    <w:rsid w:val="3D747BC0"/>
    <w:rsid w:val="3E0B078C"/>
    <w:rsid w:val="3F15156B"/>
    <w:rsid w:val="3FFB965D"/>
    <w:rsid w:val="401E00D7"/>
    <w:rsid w:val="41026A74"/>
    <w:rsid w:val="412111D4"/>
    <w:rsid w:val="427D1F28"/>
    <w:rsid w:val="434D5E2E"/>
    <w:rsid w:val="43A2039D"/>
    <w:rsid w:val="43F4D775"/>
    <w:rsid w:val="44FD4586"/>
    <w:rsid w:val="453DE400"/>
    <w:rsid w:val="4759A7C1"/>
    <w:rsid w:val="496EA5D7"/>
    <w:rsid w:val="4A3D8325"/>
    <w:rsid w:val="4B4136D3"/>
    <w:rsid w:val="4CBEB59D"/>
    <w:rsid w:val="4D1D4FBF"/>
    <w:rsid w:val="4E46F1EF"/>
    <w:rsid w:val="4FA6D174"/>
    <w:rsid w:val="504AE2DF"/>
    <w:rsid w:val="5144AF0A"/>
    <w:rsid w:val="5211FF00"/>
    <w:rsid w:val="52830594"/>
    <w:rsid w:val="53874C4C"/>
    <w:rsid w:val="53F902DF"/>
    <w:rsid w:val="54A820B1"/>
    <w:rsid w:val="551E502E"/>
    <w:rsid w:val="554D3C2F"/>
    <w:rsid w:val="559A5C11"/>
    <w:rsid w:val="55F34132"/>
    <w:rsid w:val="59670484"/>
    <w:rsid w:val="59851B11"/>
    <w:rsid w:val="59FD7942"/>
    <w:rsid w:val="5B02F79A"/>
    <w:rsid w:val="5B7C54F6"/>
    <w:rsid w:val="5BD40A34"/>
    <w:rsid w:val="5C31A9FC"/>
    <w:rsid w:val="5C4A75F2"/>
    <w:rsid w:val="5D2CAA66"/>
    <w:rsid w:val="5E6678AD"/>
    <w:rsid w:val="5F926419"/>
    <w:rsid w:val="631AFC1D"/>
    <w:rsid w:val="65D3F5C6"/>
    <w:rsid w:val="65DBBE21"/>
    <w:rsid w:val="65EAE33E"/>
    <w:rsid w:val="65F92DF6"/>
    <w:rsid w:val="66B6D61E"/>
    <w:rsid w:val="69E6BB78"/>
    <w:rsid w:val="6B8A37D8"/>
    <w:rsid w:val="6C3521DD"/>
    <w:rsid w:val="6C80985B"/>
    <w:rsid w:val="6C8FD79D"/>
    <w:rsid w:val="6D0C27F5"/>
    <w:rsid w:val="6D862ECA"/>
    <w:rsid w:val="6DD1C138"/>
    <w:rsid w:val="6F0D3C74"/>
    <w:rsid w:val="6F6FC180"/>
    <w:rsid w:val="70CF1167"/>
    <w:rsid w:val="731E8F70"/>
    <w:rsid w:val="732A5C32"/>
    <w:rsid w:val="732D0BAF"/>
    <w:rsid w:val="73A7F295"/>
    <w:rsid w:val="75427475"/>
    <w:rsid w:val="75D31DB7"/>
    <w:rsid w:val="762F4DFA"/>
    <w:rsid w:val="766EF9C1"/>
    <w:rsid w:val="7A15604F"/>
    <w:rsid w:val="7AAC7D0A"/>
    <w:rsid w:val="7B158B80"/>
    <w:rsid w:val="7B566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5DEF1"/>
  <w15:docId w15:val="{8F140AC1-2AAD-6548-8664-CEDE41FC8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pPr>
      <w:spacing w:before="5"/>
    </w:pPr>
    <w:rPr>
      <w:b/>
      <w:bCs/>
      <w:sz w:val="16"/>
      <w:szCs w:val="16"/>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E611C1"/>
    <w:pPr>
      <w:tabs>
        <w:tab w:val="center" w:pos="4680"/>
        <w:tab w:val="right" w:pos="9360"/>
      </w:tabs>
    </w:pPr>
  </w:style>
  <w:style w:type="character" w:customStyle="1" w:styleId="EncabezadoCar">
    <w:name w:val="Encabezado Car"/>
    <w:basedOn w:val="Fuentedeprrafopredeter"/>
    <w:link w:val="Encabezado"/>
    <w:uiPriority w:val="99"/>
    <w:rsid w:val="00E611C1"/>
    <w:rPr>
      <w:rFonts w:ascii="Tahoma" w:eastAsia="Tahoma" w:hAnsi="Tahoma" w:cs="Tahoma"/>
    </w:rPr>
  </w:style>
  <w:style w:type="paragraph" w:styleId="Piedepgina">
    <w:name w:val="footer"/>
    <w:basedOn w:val="Normal"/>
    <w:link w:val="PiedepginaCar"/>
    <w:uiPriority w:val="99"/>
    <w:unhideWhenUsed/>
    <w:rsid w:val="00E611C1"/>
    <w:pPr>
      <w:tabs>
        <w:tab w:val="center" w:pos="4680"/>
        <w:tab w:val="right" w:pos="9360"/>
      </w:tabs>
    </w:pPr>
  </w:style>
  <w:style w:type="character" w:customStyle="1" w:styleId="PiedepginaCar">
    <w:name w:val="Pie de página Car"/>
    <w:basedOn w:val="Fuentedeprrafopredeter"/>
    <w:link w:val="Piedepgina"/>
    <w:uiPriority w:val="99"/>
    <w:rsid w:val="00E611C1"/>
    <w:rPr>
      <w:rFonts w:ascii="Tahoma" w:eastAsia="Tahoma" w:hAnsi="Tahoma" w:cs="Tahoma"/>
    </w:rPr>
  </w:style>
  <w:style w:type="character" w:customStyle="1" w:styleId="Address">
    <w:name w:val="Address"/>
    <w:uiPriority w:val="99"/>
    <w:rsid w:val="00575E27"/>
    <w:rPr>
      <w:rFonts w:ascii="Proxima Nova" w:hAnsi="Proxima Nova" w:cs="Proxima Nova"/>
      <w:spacing w:val="-2"/>
      <w:sz w:val="14"/>
      <w:szCs w:val="14"/>
    </w:rPr>
  </w:style>
  <w:style w:type="character" w:styleId="Nmerodepgina">
    <w:name w:val="page number"/>
    <w:basedOn w:val="Fuentedeprrafopredeter"/>
    <w:uiPriority w:val="99"/>
    <w:semiHidden/>
    <w:unhideWhenUsed/>
    <w:rsid w:val="006E5806"/>
  </w:style>
  <w:style w:type="paragraph" w:customStyle="1" w:styleId="text-body">
    <w:name w:val="text-body"/>
    <w:basedOn w:val="Normal"/>
    <w:uiPriority w:val="1"/>
    <w:rsid w:val="434D5E2E"/>
    <w:pPr>
      <w:spacing w:beforeAutospacing="1" w:afterAutospacing="1"/>
    </w:pPr>
    <w:rPr>
      <w:rFonts w:asciiTheme="minorHAnsi" w:eastAsiaTheme="minorEastAsia" w:hAnsiTheme="minorHAnsi" w:cstheme="minorBidi"/>
      <w:sz w:val="24"/>
      <w:szCs w:val="24"/>
    </w:rPr>
  </w:style>
  <w:style w:type="character" w:customStyle="1" w:styleId="normaltextrun">
    <w:name w:val="normaltextrun"/>
    <w:basedOn w:val="Fuentedeprrafopredeter"/>
    <w:uiPriority w:val="1"/>
    <w:rsid w:val="434D5E2E"/>
    <w:rPr>
      <w:rFonts w:asciiTheme="minorHAnsi" w:eastAsiaTheme="minorEastAsia" w:hAnsiTheme="minorHAnsi" w:cstheme="minorBidi"/>
      <w:sz w:val="22"/>
      <w:szCs w:val="22"/>
    </w:rPr>
  </w:style>
  <w:style w:type="character" w:customStyle="1" w:styleId="eop">
    <w:name w:val="eop"/>
    <w:basedOn w:val="Fuentedeprrafopredeter"/>
    <w:uiPriority w:val="1"/>
    <w:rsid w:val="434D5E2E"/>
    <w:rPr>
      <w:rFonts w:asciiTheme="minorHAnsi" w:eastAsiaTheme="minorEastAsia" w:hAnsiTheme="minorHAnsi" w:cstheme="minorBidi"/>
      <w:sz w:val="22"/>
      <w:szCs w:val="22"/>
    </w:rPr>
  </w:style>
  <w:style w:type="character" w:styleId="Hipervnculo">
    <w:name w:val="Hyperlink"/>
    <w:basedOn w:val="Fuentedeprrafopredeter"/>
    <w:uiPriority w:val="99"/>
    <w:unhideWhenUsed/>
    <w:rsid w:val="434D5E2E"/>
    <w:rPr>
      <w:color w:val="0000FF"/>
      <w:u w:val="single"/>
    </w:rPr>
  </w:style>
  <w:style w:type="table" w:styleId="Tablaconcuadrcula">
    <w:name w:val="Table Grid"/>
    <w:basedOn w:val="Tab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n">
    <w:name w:val="Revision"/>
    <w:hidden/>
    <w:uiPriority w:val="99"/>
    <w:semiHidden/>
    <w:rsid w:val="00B96C0C"/>
    <w:pPr>
      <w:widowControl/>
      <w:autoSpaceDE/>
      <w:autoSpaceDN/>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td-denver.com/community/news/rtd-adds-new-bus-route-the-art-district-connector-with-latest-service-changes"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https://www.rtd-denver.com/community/news/rtd-adds-new-bus-route-the-art-district-connector-with-latest-service-chang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td-denver.com/community/news/rtd-adds-new-bus-route-the-art-district-connector-with-latest-service-changes" TargetMode="External"/><Relationship Id="rId5" Type="http://schemas.openxmlformats.org/officeDocument/2006/relationships/styles" Target="styles.xml"/><Relationship Id="rId15" Type="http://schemas.openxmlformats.org/officeDocument/2006/relationships/hyperlink" Target="https://www.rtd-denver.com/railproject"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td-denver.com/community/news/rtd-adds-new-bus-route-the-art-district-connector-with-latest-service-changes"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6059295-8e52-4a1b-8cda-1a1cae12193a">
      <Terms xmlns="http://schemas.microsoft.com/office/infopath/2007/PartnerControls"/>
    </lcf76f155ced4ddcb4097134ff3c332f>
    <TaxCatchAll xmlns="5d9af725-578f-427a-a133-cd173a0823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7067033363DAE4BA1DA07C538D428E1" ma:contentTypeVersion="17" ma:contentTypeDescription="Create a new document." ma:contentTypeScope="" ma:versionID="732686f6f3b1e8389183e9baef1f56d1">
  <xsd:schema xmlns:xsd="http://www.w3.org/2001/XMLSchema" xmlns:xs="http://www.w3.org/2001/XMLSchema" xmlns:p="http://schemas.microsoft.com/office/2006/metadata/properties" xmlns:ns2="5d9af725-578f-427a-a133-cd173a082325" xmlns:ns3="a6059295-8e52-4a1b-8cda-1a1cae12193a" targetNamespace="http://schemas.microsoft.com/office/2006/metadata/properties" ma:root="true" ma:fieldsID="ab8d3099054166ac9c29e22d301c7375" ns2:_="" ns3:_="">
    <xsd:import namespace="5d9af725-578f-427a-a133-cd173a082325"/>
    <xsd:import namespace="a6059295-8e52-4a1b-8cda-1a1cae12193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9af725-578f-427a-a133-cd173a0823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fcf423d-7cb7-4a0c-a737-5b4b2dba7f8c}" ma:internalName="TaxCatchAll" ma:showField="CatchAllData" ma:web="5d9af725-578f-427a-a133-cd173a082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059295-8e52-4a1b-8cda-1a1cae12193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5f1fc6e-0333-47de-9211-1e950c2fc5e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497757-822D-4A87-90BF-8B055FF442DE}">
  <ds:schemaRefs>
    <ds:schemaRef ds:uri="http://schemas.microsoft.com/sharepoint/v3/contenttype/forms"/>
  </ds:schemaRefs>
</ds:datastoreItem>
</file>

<file path=customXml/itemProps2.xml><?xml version="1.0" encoding="utf-8"?>
<ds:datastoreItem xmlns:ds="http://schemas.openxmlformats.org/officeDocument/2006/customXml" ds:itemID="{792C92B9-582E-4021-99A8-C8C2466ED2C3}">
  <ds:schemaRefs>
    <ds:schemaRef ds:uri="http://schemas.microsoft.com/office/2006/metadata/properties"/>
    <ds:schemaRef ds:uri="http://schemas.microsoft.com/office/infopath/2007/PartnerControls"/>
    <ds:schemaRef ds:uri="a6059295-8e52-4a1b-8cda-1a1cae12193a"/>
    <ds:schemaRef ds:uri="5d9af725-578f-427a-a133-cd173a082325"/>
  </ds:schemaRefs>
</ds:datastoreItem>
</file>

<file path=customXml/itemProps3.xml><?xml version="1.0" encoding="utf-8"?>
<ds:datastoreItem xmlns:ds="http://schemas.openxmlformats.org/officeDocument/2006/customXml" ds:itemID="{AC52B580-26B3-41AA-B567-3A1C0FA34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9af725-578f-427a-a133-cd173a082325"/>
    <ds:schemaRef ds:uri="a6059295-8e52-4a1b-8cda-1a1cae121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1311</Words>
  <Characters>7211</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2025-09-01T14:31:00Z</dcterms:created>
  <dcterms:modified xsi:type="dcterms:W3CDTF">2025-09-01T15:11:00Z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2021-11-02T00:00:00Z</vt:filetime>
  </property>
  <property fmtid="{D5CDD505-2E9C-101B-9397-08002B2CF9AE}" pid="3" name="Creator">
    <vt:lpwstr>Adobe InDesign 16.4 (Macintosh)</vt:lpwstr>
  </property>
  <property fmtid="{D5CDD505-2E9C-101B-9397-08002B2CF9AE}" pid="4" name="LastSaved">
    <vt:filetime>2021-11-02T00:00:00Z</vt:filetime>
  </property>
  <property fmtid="{D5CDD505-2E9C-101B-9397-08002B2CF9AE}" pid="5" name="ContentTypeId">
    <vt:lpwstr>0x010100C7067033363DAE4BA1DA07C538D428E1</vt:lpwstr>
  </property>
  <property fmtid="{D5CDD505-2E9C-101B-9397-08002B2CF9AE}" pid="6" name="MediaServiceImageTags">
    <vt:lpwstr/>
  </property>
  <property fmtid="{D5CDD505-2E9C-101B-9397-08002B2CF9AE}" pid="7" name="RTD Department">
    <vt:lpwstr/>
  </property>
  <property fmtid="{D5CDD505-2E9C-101B-9397-08002B2CF9AE}" pid="8" name="RTD_x0020_Department">
    <vt:lpwstr/>
  </property>
</Properties>
</file>